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1327A8" w14:textId="2BCDA7FE" w:rsidR="00573676" w:rsidRDefault="00155D22" w:rsidP="00155D22">
      <w:pPr>
        <w:jc w:val="center"/>
        <w:rPr>
          <w:b/>
          <w:bCs/>
          <w:sz w:val="28"/>
          <w:szCs w:val="28"/>
        </w:rPr>
      </w:pPr>
      <w:r w:rsidRPr="00155D22">
        <w:rPr>
          <w:b/>
          <w:bCs/>
          <w:sz w:val="28"/>
          <w:szCs w:val="28"/>
        </w:rPr>
        <w:t xml:space="preserve">Wood Measures in TRM &amp; </w:t>
      </w:r>
      <w:r w:rsidR="00F91AF2" w:rsidRPr="00155D22">
        <w:rPr>
          <w:b/>
          <w:bCs/>
          <w:sz w:val="28"/>
          <w:szCs w:val="28"/>
        </w:rPr>
        <w:t>Carbon Intensity of Wood</w:t>
      </w:r>
    </w:p>
    <w:p w14:paraId="5B2C60EF" w14:textId="766A2D08" w:rsidR="00155D22" w:rsidRPr="00155D22" w:rsidRDefault="00155D22" w:rsidP="00155D22">
      <w:pPr>
        <w:jc w:val="center"/>
        <w:rPr>
          <w:b/>
          <w:bCs/>
          <w:i/>
          <w:iCs/>
          <w:sz w:val="24"/>
          <w:szCs w:val="24"/>
        </w:rPr>
      </w:pPr>
      <w:r w:rsidRPr="00155D22">
        <w:rPr>
          <w:b/>
          <w:bCs/>
          <w:i/>
          <w:iCs/>
          <w:sz w:val="24"/>
          <w:szCs w:val="24"/>
        </w:rPr>
        <w:t xml:space="preserve">Draft – </w:t>
      </w:r>
      <w:r w:rsidR="00605ED5">
        <w:rPr>
          <w:b/>
          <w:bCs/>
          <w:i/>
          <w:iCs/>
          <w:sz w:val="24"/>
          <w:szCs w:val="24"/>
        </w:rPr>
        <w:t xml:space="preserve">January </w:t>
      </w:r>
      <w:r w:rsidR="0072701E">
        <w:rPr>
          <w:b/>
          <w:bCs/>
          <w:i/>
          <w:iCs/>
          <w:sz w:val="24"/>
          <w:szCs w:val="24"/>
        </w:rPr>
        <w:t>9</w:t>
      </w:r>
      <w:r w:rsidR="00605ED5">
        <w:rPr>
          <w:b/>
          <w:bCs/>
          <w:i/>
          <w:iCs/>
          <w:sz w:val="24"/>
          <w:szCs w:val="24"/>
        </w:rPr>
        <w:t>, 2025</w:t>
      </w:r>
    </w:p>
    <w:p w14:paraId="09AE83B0" w14:textId="775A00CA" w:rsidR="00F91AF2" w:rsidRDefault="00F91AF2">
      <w:pPr>
        <w:rPr>
          <w:b/>
          <w:bCs/>
          <w:u w:val="single"/>
        </w:rPr>
      </w:pPr>
      <w:r>
        <w:rPr>
          <w:b/>
          <w:bCs/>
          <w:u w:val="single"/>
        </w:rPr>
        <w:t>Question</w:t>
      </w:r>
      <w:r w:rsidR="00D865DD">
        <w:rPr>
          <w:b/>
          <w:bCs/>
          <w:u w:val="single"/>
        </w:rPr>
        <w:t>s for TAG Consideration</w:t>
      </w:r>
    </w:p>
    <w:p w14:paraId="52F0A476" w14:textId="05082C71" w:rsidR="008D0515" w:rsidRDefault="008D0515" w:rsidP="008D0515">
      <w:pPr>
        <w:pStyle w:val="ListParagraph"/>
        <w:numPr>
          <w:ilvl w:val="0"/>
          <w:numId w:val="5"/>
        </w:numPr>
      </w:pPr>
      <w:r>
        <w:t xml:space="preserve">How should </w:t>
      </w:r>
      <w:proofErr w:type="spellStart"/>
      <w:r w:rsidR="0059660E">
        <w:t>A</w:t>
      </w:r>
      <w:r>
        <w:t>dvanced</w:t>
      </w:r>
      <w:proofErr w:type="spellEnd"/>
      <w:r>
        <w:t xml:space="preserve"> </w:t>
      </w:r>
      <w:r w:rsidR="0059660E">
        <w:t>W</w:t>
      </w:r>
      <w:r>
        <w:t xml:space="preserve">ood </w:t>
      </w:r>
      <w:r w:rsidR="0059660E">
        <w:t>H</w:t>
      </w:r>
      <w:r>
        <w:t>eat</w:t>
      </w:r>
      <w:r w:rsidR="0059660E">
        <w:t xml:space="preserve">ing </w:t>
      </w:r>
      <w:r>
        <w:t xml:space="preserve">measures be </w:t>
      </w:r>
      <w:r w:rsidR="00157D4D">
        <w:t xml:space="preserve">characterized </w:t>
      </w:r>
      <w:r>
        <w:t>in the Technical Reference Manual (TRM)?</w:t>
      </w:r>
    </w:p>
    <w:p w14:paraId="2249F954" w14:textId="4D8754E0" w:rsidR="00B7075C" w:rsidRDefault="00F91AF2" w:rsidP="0030705C">
      <w:pPr>
        <w:pStyle w:val="ListParagraph"/>
        <w:numPr>
          <w:ilvl w:val="0"/>
          <w:numId w:val="5"/>
        </w:numPr>
      </w:pPr>
      <w:r w:rsidRPr="00F91AF2">
        <w:t>What is the appropriate methodology for evaluating the greenhouse</w:t>
      </w:r>
      <w:r>
        <w:t xml:space="preserve"> gas (GHG)</w:t>
      </w:r>
      <w:r w:rsidRPr="00F91AF2">
        <w:t xml:space="preserve"> emissions </w:t>
      </w:r>
      <w:r w:rsidR="0030705C">
        <w:t xml:space="preserve">and calculating the carbon intensity for wood biofuels? </w:t>
      </w:r>
    </w:p>
    <w:p w14:paraId="1C1AA492" w14:textId="77777777" w:rsidR="00446FA0" w:rsidRDefault="00446FA0" w:rsidP="00446FA0">
      <w:pPr>
        <w:pStyle w:val="ListParagraph"/>
      </w:pPr>
    </w:p>
    <w:p w14:paraId="5C0B27E0" w14:textId="1740EFB8" w:rsidR="006710FE" w:rsidRPr="00B74740" w:rsidRDefault="006710FE" w:rsidP="006710FE">
      <w:pPr>
        <w:rPr>
          <w:b/>
          <w:bCs/>
          <w:u w:val="single"/>
        </w:rPr>
      </w:pPr>
      <w:r>
        <w:rPr>
          <w:b/>
          <w:bCs/>
          <w:u w:val="single"/>
        </w:rPr>
        <w:t xml:space="preserve">Question 1: </w:t>
      </w:r>
      <w:ins w:id="0" w:author="Catherine Morris" w:date="2025-01-07T13:01:00Z" w16du:dateUtc="2025-01-07T18:01:00Z">
        <w:r w:rsidR="00175704">
          <w:rPr>
            <w:b/>
            <w:bCs/>
            <w:u w:val="single"/>
          </w:rPr>
          <w:t>Issue Summary</w:t>
        </w:r>
      </w:ins>
    </w:p>
    <w:p w14:paraId="485DE12A" w14:textId="72068DEA" w:rsidR="005A06DB" w:rsidRDefault="00017D2F" w:rsidP="001E7B1D">
      <w:del w:id="1" w:author="Catherine Morris" w:date="2025-01-06T13:55:00Z" w16du:dateUtc="2025-01-06T18:55:00Z">
        <w:r w:rsidDel="006B3100">
          <w:delText>On November 5</w:delText>
        </w:r>
        <w:r w:rsidRPr="00017D2F" w:rsidDel="006B3100">
          <w:rPr>
            <w:vertAlign w:val="superscript"/>
          </w:rPr>
          <w:delText>th</w:delText>
        </w:r>
        <w:r w:rsidDel="006B3100">
          <w:delText xml:space="preserve">, the TAG </w:delText>
        </w:r>
      </w:del>
      <w:del w:id="2" w:author="Catherine Morris" w:date="2025-01-06T13:54:00Z" w16du:dateUtc="2025-01-06T18:54:00Z">
        <w:r w:rsidDel="006B3100">
          <w:delText xml:space="preserve">held a subgroup meeting </w:delText>
        </w:r>
        <w:r w:rsidR="009B5CE0" w:rsidDel="006B3100">
          <w:delText xml:space="preserve">and </w:delText>
        </w:r>
      </w:del>
      <w:del w:id="3" w:author="Catherine Morris" w:date="2025-01-06T13:55:00Z" w16du:dateUtc="2025-01-06T18:55:00Z">
        <w:r w:rsidR="009B5CE0" w:rsidDel="006B3100">
          <w:delText xml:space="preserve">discussed various issues related to characterization of wood heat measures. </w:delText>
        </w:r>
      </w:del>
      <w:r w:rsidR="005A06DB">
        <w:t>The first and second draft TRMs include four wood heat installed measures:</w:t>
      </w:r>
    </w:p>
    <w:p w14:paraId="4C3E877A" w14:textId="77777777" w:rsidR="00B1500F" w:rsidRDefault="001E7B1D" w:rsidP="001E7B1D">
      <w:pPr>
        <w:pStyle w:val="ListParagraph"/>
        <w:numPr>
          <w:ilvl w:val="0"/>
          <w:numId w:val="15"/>
        </w:numPr>
      </w:pPr>
      <w:r>
        <w:t>Advanced Wood Heating – Central Pellet Systems</w:t>
      </w:r>
      <w:r w:rsidR="00B1500F">
        <w:t xml:space="preserve"> (Commercial &amp; Industrial)</w:t>
      </w:r>
    </w:p>
    <w:p w14:paraId="352675A9" w14:textId="4EA83401" w:rsidR="001E7B1D" w:rsidRDefault="001E7B1D" w:rsidP="001E7B1D">
      <w:pPr>
        <w:pStyle w:val="ListParagraph"/>
        <w:numPr>
          <w:ilvl w:val="0"/>
          <w:numId w:val="15"/>
        </w:numPr>
      </w:pPr>
      <w:r>
        <w:t>Advanced Wood Heating – Pellet and Cordwood Stov</w:t>
      </w:r>
      <w:r w:rsidR="00B1500F">
        <w:t>es (Commercial &amp; Industrial)</w:t>
      </w:r>
    </w:p>
    <w:p w14:paraId="01D13F75" w14:textId="69928E1B" w:rsidR="00B1500F" w:rsidRDefault="00B1500F" w:rsidP="00B1500F">
      <w:pPr>
        <w:pStyle w:val="ListParagraph"/>
        <w:numPr>
          <w:ilvl w:val="0"/>
          <w:numId w:val="15"/>
        </w:numPr>
      </w:pPr>
      <w:r>
        <w:t>Advanced Wood Heating – Central Pellet Systems (Residential)</w:t>
      </w:r>
    </w:p>
    <w:p w14:paraId="537C10E4" w14:textId="5DEB21EE" w:rsidR="00B1500F" w:rsidRDefault="00B1500F" w:rsidP="0008317B">
      <w:pPr>
        <w:pStyle w:val="ListParagraph"/>
        <w:numPr>
          <w:ilvl w:val="0"/>
          <w:numId w:val="15"/>
        </w:numPr>
        <w:spacing w:after="160"/>
      </w:pPr>
      <w:r>
        <w:t>Advanced Wood Heating – Pellet and Cordwood Stoves (Residential)</w:t>
      </w:r>
    </w:p>
    <w:p w14:paraId="4F060872" w14:textId="0B2238D9" w:rsidR="006155BD" w:rsidRDefault="006155BD" w:rsidP="00170B53">
      <w:r>
        <w:t xml:space="preserve">The TAG </w:t>
      </w:r>
      <w:r w:rsidR="00106445">
        <w:t>offers the following feedback to Opinion Dynamics regarding the characterization of wood measures in the TRM:</w:t>
      </w:r>
    </w:p>
    <w:p w14:paraId="7C731CB1" w14:textId="4810E4F2" w:rsidR="00106445" w:rsidRDefault="00BB3308" w:rsidP="00157D4D">
      <w:pPr>
        <w:pStyle w:val="ListParagraph"/>
        <w:numPr>
          <w:ilvl w:val="0"/>
          <w:numId w:val="16"/>
        </w:numPr>
        <w:spacing w:after="160"/>
      </w:pPr>
      <w:r>
        <w:t xml:space="preserve">The TRM should be updated to match </w:t>
      </w:r>
      <w:r w:rsidR="00956B25">
        <w:t xml:space="preserve">the TAG’s </w:t>
      </w:r>
      <w:r w:rsidR="0013019D">
        <w:t xml:space="preserve">comments </w:t>
      </w:r>
      <w:r w:rsidR="00956B25">
        <w:t>related to the definition of Advanced Wood Heating</w:t>
      </w:r>
      <w:r w:rsidR="00BC02DD">
        <w:t>,</w:t>
      </w:r>
      <w:r w:rsidR="00563A47">
        <w:t xml:space="preserve"> to the extent feasible</w:t>
      </w:r>
      <w:ins w:id="4" w:author="Rick Weston" w:date="2025-01-06T16:42:00Z" w16du:dateUtc="2025-01-06T21:42:00Z">
        <w:r w:rsidR="00B4434B">
          <w:t>.</w:t>
        </w:r>
      </w:ins>
    </w:p>
    <w:p w14:paraId="2135FE1A" w14:textId="77E65F3D" w:rsidR="00722D1D" w:rsidRDefault="00722D1D" w:rsidP="00157D4D">
      <w:pPr>
        <w:pStyle w:val="ListParagraph"/>
        <w:numPr>
          <w:ilvl w:val="0"/>
          <w:numId w:val="16"/>
        </w:numPr>
        <w:spacing w:after="160"/>
      </w:pPr>
      <w:r>
        <w:t xml:space="preserve">Measure characterizations for Advanced Wood Heating measures should not assume </w:t>
      </w:r>
      <w:r w:rsidR="00755F36">
        <w:t xml:space="preserve">only wood-to-wood replacements. </w:t>
      </w:r>
      <w:proofErr w:type="gramStart"/>
      <w:r w:rsidR="00755F36">
        <w:t>The majority of</w:t>
      </w:r>
      <w:proofErr w:type="gramEnd"/>
      <w:r w:rsidR="00755F36">
        <w:t xml:space="preserve"> installations are likely to involve fuel switching from </w:t>
      </w:r>
      <w:r w:rsidR="00DD1687">
        <w:t>fossil fuel to wood.</w:t>
      </w:r>
      <w:r w:rsidR="001D3C7F">
        <w:t xml:space="preserve"> </w:t>
      </w:r>
      <w:r w:rsidR="00EB392A">
        <w:t>If site-specific</w:t>
      </w:r>
      <w:r w:rsidR="00157D4D">
        <w:t xml:space="preserve"> information on the existing fuel is not available, t</w:t>
      </w:r>
      <w:r w:rsidR="001D3C7F">
        <w:t xml:space="preserve">he TRM </w:t>
      </w:r>
      <w:r w:rsidR="00157D4D">
        <w:t>c</w:t>
      </w:r>
      <w:r w:rsidR="001D3C7F">
        <w:t xml:space="preserve">ould assume a blended baseline </w:t>
      </w:r>
      <w:r w:rsidR="00EB392A">
        <w:t xml:space="preserve">based on a </w:t>
      </w:r>
      <w:r w:rsidR="00EB392A" w:rsidRPr="00EB392A">
        <w:t>representative mix of oil, natural gas, propane, electricity, and wood</w:t>
      </w:r>
      <w:r w:rsidR="00EB392A">
        <w:t xml:space="preserve">. </w:t>
      </w:r>
      <w:ins w:id="5" w:author="Catherine Morris" w:date="2025-01-06T14:04:00Z" w16du:dateUtc="2025-01-06T19:04:00Z">
        <w:r w:rsidR="006B3100">
          <w:t xml:space="preserve">We understand that Opinion Dynamics </w:t>
        </w:r>
      </w:ins>
      <w:ins w:id="6" w:author="Catherine Morris" w:date="2025-01-06T14:05:00Z" w16du:dateUtc="2025-01-06T19:05:00Z">
        <w:r w:rsidR="00AC7811">
          <w:t>agrees with this approach.</w:t>
        </w:r>
      </w:ins>
    </w:p>
    <w:p w14:paraId="7AA9F58A" w14:textId="77777777" w:rsidR="00175704" w:rsidRDefault="009B6FB2">
      <w:pPr>
        <w:pStyle w:val="ListParagraph"/>
        <w:numPr>
          <w:ilvl w:val="0"/>
          <w:numId w:val="16"/>
        </w:numPr>
        <w:spacing w:after="160"/>
      </w:pPr>
      <w:r>
        <w:t xml:space="preserve">Rather than separating out an installed measure and a fuel measure for wood-based systems, it makes more sense to lump them </w:t>
      </w:r>
      <w:proofErr w:type="gramStart"/>
      <w:r>
        <w:t>together</w:t>
      </w:r>
      <w:proofErr w:type="gramEnd"/>
      <w:r>
        <w:t xml:space="preserve"> </w:t>
      </w:r>
      <w:r w:rsidR="00722D1D">
        <w:t xml:space="preserve">so the fuel savings are </w:t>
      </w:r>
      <w:r w:rsidR="00DD1687">
        <w:t xml:space="preserve">folded into the measure characterization for </w:t>
      </w:r>
      <w:r w:rsidR="00094CD3">
        <w:t xml:space="preserve">Advanced Wood Heating installed measures. </w:t>
      </w:r>
      <w:r w:rsidR="004663E7">
        <w:t xml:space="preserve">This would be </w:t>
      </w:r>
      <w:proofErr w:type="gramStart"/>
      <w:r w:rsidR="004663E7">
        <w:t>similar to</w:t>
      </w:r>
      <w:proofErr w:type="gramEnd"/>
      <w:r w:rsidR="004663E7">
        <w:t xml:space="preserve"> the approach for heat pump measures, in which the installed measure</w:t>
      </w:r>
      <w:r w:rsidR="00094CD3">
        <w:t xml:space="preserve"> characterization accounts for the </w:t>
      </w:r>
      <w:r w:rsidR="006479C5">
        <w:t>impact of fuel switching from fossil fuel to electricity.</w:t>
      </w:r>
      <w:ins w:id="7" w:author="Catherine Morris" w:date="2025-01-06T14:06:00Z" w16du:dateUtc="2025-01-06T19:06:00Z">
        <w:r w:rsidR="00AC7811">
          <w:t xml:space="preserve"> The TAG understands </w:t>
        </w:r>
      </w:ins>
      <w:ins w:id="8" w:author="Catherine Morris" w:date="2025-01-06T14:07:00Z" w16du:dateUtc="2025-01-06T19:07:00Z">
        <w:r w:rsidR="00AC7811">
          <w:t>that Opinion Dynamics plans to use this approach</w:t>
        </w:r>
      </w:ins>
      <w:r w:rsidR="00175704">
        <w:t xml:space="preserve">.  </w:t>
      </w:r>
    </w:p>
    <w:p w14:paraId="25800CF5" w14:textId="12986010" w:rsidR="006010F2" w:rsidRDefault="007B5DE4" w:rsidP="00175704">
      <w:pPr>
        <w:pStyle w:val="ListParagraph"/>
        <w:spacing w:after="160"/>
      </w:pPr>
      <w:del w:id="9" w:author="Catherine Morris" w:date="2025-01-06T12:26:00Z" w16du:dateUtc="2025-01-06T17:26:00Z">
        <w:r w:rsidDel="00605ED5">
          <w:delText xml:space="preserve">Related to point #3, the second draft TRM </w:delText>
        </w:r>
        <w:r w:rsidR="000D7256" w:rsidDel="00605ED5">
          <w:delText xml:space="preserve">proposes to remove a stand-alone fuel switch measure for </w:delText>
        </w:r>
        <w:r w:rsidR="00540A1F" w:rsidDel="00605ED5">
          <w:delText>wood biofuels. Specifically, Opinion Dynamics made the following edit</w:delText>
        </w:r>
        <w:r w:rsidR="00A34DC8" w:rsidDel="00605ED5">
          <w:delText xml:space="preserve"> for all three </w:delText>
        </w:r>
        <w:r w:rsidR="006010F2" w:rsidDel="00605ED5">
          <w:delText>types of wood fuels (chips, pellets, and firewood)</w:delText>
        </w:r>
        <w:r w:rsidR="00563A47" w:rsidDel="00605ED5">
          <w:delText>, using the pellet fuel measure as an example</w:delText>
        </w:r>
        <w:r w:rsidR="006010F2" w:rsidDel="00605ED5">
          <w:delText xml:space="preserve">: </w:delText>
        </w:r>
      </w:del>
    </w:p>
    <w:p w14:paraId="16A47153" w14:textId="2D99098C" w:rsidR="00175704" w:rsidDel="00605ED5" w:rsidRDefault="00175704" w:rsidP="00175704">
      <w:pPr>
        <w:ind w:left="720"/>
        <w:rPr>
          <w:del w:id="10" w:author="Catherine Morris" w:date="2025-01-06T12:26:00Z" w16du:dateUtc="2025-01-06T17:26:00Z"/>
        </w:rPr>
      </w:pPr>
      <w:del w:id="11" w:author="Catherine Morris" w:date="2025-01-07T12:59:00Z" w16du:dateUtc="2025-01-07T17:59:00Z">
        <w:r w:rsidDel="00175704">
          <w:delText xml:space="preserve">Wood pellets cannot be directly substituted for gaseous or liquid fuels; this measure assumes that the end-user either has the ability to substitute fuels at will (e.g. multiple </w:delText>
        </w:r>
        <w:r w:rsidDel="00175704">
          <w:lastRenderedPageBreak/>
          <w:delText xml:space="preserve">thermal heating systems) or has made capital investments to replace thermal equipment that uses fossil fuels with </w:delText>
        </w:r>
      </w:del>
      <w:ins w:id="12" w:author="Zachary Ross" w:date="2024-11-18T20:48:00Z" w16du:dateUtc="2024-11-19T01:48:00Z">
        <w:del w:id="13" w:author="Catherine Morris" w:date="2025-01-07T12:59:00Z" w16du:dateUtc="2025-01-07T17:59:00Z">
          <w:r w:rsidDel="00175704">
            <w:delText>advanced wood heating equipment that uses wood pellets</w:delText>
          </w:r>
        </w:del>
      </w:ins>
      <w:del w:id="14" w:author="Catherine Morris" w:date="2025-01-07T12:59:00Z" w16du:dateUtc="2025-01-07T17:59:00Z">
        <w:r w:rsidDel="00175704">
          <w:delText>.</w:delText>
        </w:r>
      </w:del>
    </w:p>
    <w:p w14:paraId="61972BC9" w14:textId="5AE8DFD4" w:rsidR="00317498" w:rsidRPr="00563A47" w:rsidDel="00605ED5" w:rsidRDefault="00563A47" w:rsidP="00F91AF2">
      <w:pPr>
        <w:rPr>
          <w:del w:id="15" w:author="Catherine Morris" w:date="2025-01-06T12:26:00Z" w16du:dateUtc="2025-01-06T17:26:00Z"/>
        </w:rPr>
      </w:pPr>
      <w:del w:id="16" w:author="Catherine Morris" w:date="2025-01-06T12:26:00Z" w16du:dateUtc="2025-01-06T17:26:00Z">
        <w:r w:rsidDel="00605ED5">
          <w:delText>The TAG supports this change.</w:delText>
        </w:r>
      </w:del>
    </w:p>
    <w:p w14:paraId="287E26C6" w14:textId="4E5D0088" w:rsidR="00B74740" w:rsidRPr="00B74740" w:rsidRDefault="00446FA0" w:rsidP="00F91AF2">
      <w:pPr>
        <w:rPr>
          <w:b/>
          <w:bCs/>
          <w:u w:val="single"/>
        </w:rPr>
      </w:pPr>
      <w:r>
        <w:rPr>
          <w:b/>
          <w:bCs/>
          <w:u w:val="single"/>
        </w:rPr>
        <w:t xml:space="preserve">Question </w:t>
      </w:r>
      <w:r w:rsidR="0013188F">
        <w:rPr>
          <w:b/>
          <w:bCs/>
          <w:u w:val="single"/>
        </w:rPr>
        <w:t>2</w:t>
      </w:r>
      <w:r>
        <w:rPr>
          <w:b/>
          <w:bCs/>
          <w:u w:val="single"/>
        </w:rPr>
        <w:t>:</w:t>
      </w:r>
      <w:del w:id="17" w:author="Catherine Morris" w:date="2025-01-07T13:01:00Z" w16du:dateUtc="2025-01-07T18:01:00Z">
        <w:r w:rsidDel="00175704">
          <w:rPr>
            <w:b/>
            <w:bCs/>
            <w:u w:val="single"/>
          </w:rPr>
          <w:delText xml:space="preserve"> </w:delText>
        </w:r>
      </w:del>
      <w:r w:rsidR="00175704">
        <w:rPr>
          <w:b/>
          <w:bCs/>
          <w:u w:val="single"/>
        </w:rPr>
        <w:t xml:space="preserve"> </w:t>
      </w:r>
      <w:ins w:id="18" w:author="Catherine Morris" w:date="2025-01-07T13:01:00Z" w16du:dateUtc="2025-01-07T18:01:00Z">
        <w:r w:rsidR="00175704">
          <w:rPr>
            <w:b/>
            <w:bCs/>
            <w:u w:val="single"/>
          </w:rPr>
          <w:t>Issue</w:t>
        </w:r>
      </w:ins>
      <w:r w:rsidR="00175704">
        <w:rPr>
          <w:b/>
          <w:bCs/>
          <w:u w:val="single"/>
        </w:rPr>
        <w:t xml:space="preserve"> </w:t>
      </w:r>
      <w:ins w:id="19" w:author="Catherine Morris" w:date="2025-01-06T14:49:00Z" w16du:dateUtc="2025-01-06T19:49:00Z">
        <w:r w:rsidR="00170F15">
          <w:rPr>
            <w:b/>
            <w:bCs/>
            <w:u w:val="single"/>
          </w:rPr>
          <w:t>Summary</w:t>
        </w:r>
      </w:ins>
    </w:p>
    <w:p w14:paraId="6B1BA395" w14:textId="62BA5854" w:rsidR="00222AE3" w:rsidRDefault="009E7332" w:rsidP="009D1DFC">
      <w:r>
        <w:t xml:space="preserve">As a first step to </w:t>
      </w:r>
      <w:r w:rsidR="00683E17">
        <w:t>ensure a common understanding</w:t>
      </w:r>
      <w:r>
        <w:t xml:space="preserve">, the TAG </w:t>
      </w:r>
      <w:r w:rsidR="00637551">
        <w:t>confirmed that Opinion Dynamics</w:t>
      </w:r>
      <w:r w:rsidR="00D05137">
        <w:t xml:space="preserve"> used the </w:t>
      </w:r>
      <w:r w:rsidR="00637551">
        <w:t xml:space="preserve">following equation to calculate the lifecycle emissions </w:t>
      </w:r>
      <w:r w:rsidR="00C75821">
        <w:t>rate for wood</w:t>
      </w:r>
      <w:r w:rsidR="00D865DD">
        <w:t xml:space="preserve"> </w:t>
      </w:r>
      <w:r w:rsidR="00C75821">
        <w:t xml:space="preserve">biofuels (as measured in </w:t>
      </w:r>
      <w:r w:rsidR="004823C7">
        <w:t>grams of CO2 equivalent</w:t>
      </w:r>
      <w:r w:rsidR="00305F1B">
        <w:t xml:space="preserve"> per megajoule (MJ)</w:t>
      </w:r>
      <w:r w:rsidR="00D05137">
        <w:t>) in the TRM first and second drafts</w:t>
      </w:r>
      <w:r w:rsidR="00305F1B">
        <w:t>.</w:t>
      </w:r>
      <w:r w:rsidR="00CA7DAD">
        <w:t xml:space="preserve"> </w:t>
      </w:r>
      <w:del w:id="20" w:author="Catherine Morris" w:date="2025-01-06T12:26:00Z" w16du:dateUtc="2025-01-06T17:26:00Z">
        <w:r w:rsidR="00CA7DAD" w:rsidDel="00605ED5">
          <w:delText xml:space="preserve">The TAG </w:delText>
        </w:r>
        <w:r w:rsidR="007B38F1" w:rsidDel="00605ED5">
          <w:delText>agrees</w:delText>
        </w:r>
        <w:r w:rsidR="00625752" w:rsidDel="00605ED5">
          <w:delText xml:space="preserve"> </w:delText>
        </w:r>
        <w:r w:rsidR="009D1DFC" w:rsidDel="00605ED5">
          <w:delText>that this equation is appropriate</w:delText>
        </w:r>
        <w:r w:rsidR="00625752" w:rsidDel="00605ED5">
          <w:delText xml:space="preserve"> to use</w:delText>
        </w:r>
        <w:r w:rsidR="009D1DFC" w:rsidDel="00605ED5">
          <w:delText>.</w:delText>
        </w:r>
      </w:del>
    </w:p>
    <w:p w14:paraId="7FEEDAC6" w14:textId="10563D84" w:rsidR="00931464" w:rsidRDefault="00931464" w:rsidP="00F91AF2">
      <w:r>
        <w:rPr>
          <w:noProof/>
        </w:rPr>
        <mc:AlternateContent>
          <mc:Choice Requires="wps">
            <w:drawing>
              <wp:anchor distT="0" distB="0" distL="114300" distR="114300" simplePos="0" relativeHeight="251658240" behindDoc="0" locked="0" layoutInCell="1" allowOverlap="1" wp14:anchorId="474CFED3" wp14:editId="6F87CCE0">
                <wp:simplePos x="0" y="0"/>
                <wp:positionH relativeFrom="margin">
                  <wp:align>right</wp:align>
                </wp:positionH>
                <wp:positionV relativeFrom="paragraph">
                  <wp:posOffset>26035</wp:posOffset>
                </wp:positionV>
                <wp:extent cx="5930900" cy="527050"/>
                <wp:effectExtent l="0" t="0" r="12700" b="25400"/>
                <wp:wrapNone/>
                <wp:docPr id="4" name="TextBox 3">
                  <a:extLst xmlns:a="http://schemas.openxmlformats.org/drawingml/2006/main">
                    <a:ext uri="{FF2B5EF4-FFF2-40B4-BE49-F238E27FC236}">
                      <a16:creationId xmlns:a16="http://schemas.microsoft.com/office/drawing/2014/main" id="{85BA45D4-5EB6-B1AC-6641-9FDF123A5568}"/>
                    </a:ext>
                  </a:extLst>
                </wp:docPr>
                <wp:cNvGraphicFramePr/>
                <a:graphic xmlns:a="http://schemas.openxmlformats.org/drawingml/2006/main">
                  <a:graphicData uri="http://schemas.microsoft.com/office/word/2010/wordprocessingShape">
                    <wps:wsp>
                      <wps:cNvSpPr txBox="1"/>
                      <wps:spPr>
                        <a:xfrm>
                          <a:off x="0" y="0"/>
                          <a:ext cx="5930900" cy="527050"/>
                        </a:xfrm>
                        <a:prstGeom prst="rect">
                          <a:avLst/>
                        </a:prstGeom>
                        <a:noFill/>
                        <a:ln w="12700">
                          <a:solidFill>
                            <a:schemeClr val="tx1"/>
                          </a:solidFill>
                        </a:ln>
                      </wps:spPr>
                      <wps:txbx>
                        <w:txbxContent>
                          <w:p w14:paraId="3EBEC5AD" w14:textId="1252A63C" w:rsidR="00931464" w:rsidRDefault="00237533" w:rsidP="00931464">
                            <w:pPr>
                              <w:spacing w:after="0"/>
                              <w:jc w:val="center"/>
                              <w:rPr>
                                <w:rFonts w:ascii="Aptos" w:eastAsia="+mn-ea" w:hAnsi="Aptos" w:cs="+mn-cs"/>
                                <w:b/>
                                <w:bCs/>
                                <w:kern w:val="24"/>
                                <w:sz w:val="24"/>
                                <w:szCs w:val="24"/>
                              </w:rPr>
                            </w:pPr>
                            <w:r w:rsidRPr="00931464">
                              <w:rPr>
                                <w:rFonts w:ascii="Aptos" w:eastAsia="+mn-ea" w:hAnsi="Aptos" w:cs="+mn-cs"/>
                                <w:b/>
                                <w:bCs/>
                                <w:kern w:val="24"/>
                                <w:sz w:val="24"/>
                                <w:szCs w:val="24"/>
                              </w:rPr>
                              <w:t>Upstream Emissions + Combustion Emissions of CH4</w:t>
                            </w:r>
                            <w:r w:rsidR="00931464">
                              <w:rPr>
                                <w:rFonts w:ascii="Aptos" w:eastAsia="+mn-ea" w:hAnsi="Aptos" w:cs="+mn-cs"/>
                                <w:b/>
                                <w:bCs/>
                                <w:kern w:val="24"/>
                                <w:sz w:val="24"/>
                                <w:szCs w:val="24"/>
                              </w:rPr>
                              <w:t xml:space="preserve"> </w:t>
                            </w:r>
                            <w:r w:rsidRPr="00931464">
                              <w:rPr>
                                <w:rFonts w:ascii="Aptos" w:eastAsia="+mn-ea" w:hAnsi="Aptos" w:cs="+mn-cs"/>
                                <w:b/>
                                <w:bCs/>
                                <w:kern w:val="24"/>
                                <w:sz w:val="24"/>
                                <w:szCs w:val="24"/>
                              </w:rPr>
                              <w:t>&amp;</w:t>
                            </w:r>
                            <w:r w:rsidR="00931464">
                              <w:rPr>
                                <w:rFonts w:ascii="Aptos" w:eastAsia="+mn-ea" w:hAnsi="Aptos" w:cs="+mn-cs"/>
                                <w:b/>
                                <w:bCs/>
                                <w:kern w:val="24"/>
                                <w:sz w:val="24"/>
                                <w:szCs w:val="24"/>
                              </w:rPr>
                              <w:t xml:space="preserve"> </w:t>
                            </w:r>
                            <w:r w:rsidRPr="00931464">
                              <w:rPr>
                                <w:rFonts w:ascii="Aptos" w:eastAsia="+mn-ea" w:hAnsi="Aptos" w:cs="+mn-cs"/>
                                <w:b/>
                                <w:bCs/>
                                <w:kern w:val="24"/>
                                <w:sz w:val="24"/>
                                <w:szCs w:val="24"/>
                              </w:rPr>
                              <w:t xml:space="preserve">N20 + </w:t>
                            </w:r>
                          </w:p>
                          <w:p w14:paraId="2935ECA5" w14:textId="4237E300" w:rsidR="00237533" w:rsidRPr="00931464" w:rsidRDefault="004C3B26" w:rsidP="00237533">
                            <w:pPr>
                              <w:jc w:val="center"/>
                              <w:rPr>
                                <w:rFonts w:ascii="Aptos" w:eastAsia="+mn-ea" w:hAnsi="Aptos" w:cs="+mn-cs"/>
                                <w:b/>
                                <w:bCs/>
                                <w:kern w:val="24"/>
                                <w:sz w:val="24"/>
                                <w:szCs w:val="24"/>
                              </w:rPr>
                            </w:pPr>
                            <w:r>
                              <w:rPr>
                                <w:rFonts w:ascii="Aptos" w:eastAsia="+mn-ea" w:hAnsi="Aptos" w:cs="+mn-cs"/>
                                <w:b/>
                                <w:bCs/>
                                <w:kern w:val="24"/>
                                <w:sz w:val="24"/>
                                <w:szCs w:val="24"/>
                              </w:rPr>
                              <w:t>[</w:t>
                            </w:r>
                            <w:r w:rsidR="00237533" w:rsidRPr="00931464">
                              <w:rPr>
                                <w:rFonts w:ascii="Aptos" w:eastAsia="+mn-ea" w:hAnsi="Aptos" w:cs="+mn-cs"/>
                                <w:b/>
                                <w:bCs/>
                                <w:kern w:val="24"/>
                                <w:sz w:val="24"/>
                                <w:szCs w:val="24"/>
                              </w:rPr>
                              <w:t>CO2 Combustion Emissions x GWPbio</w:t>
                            </w:r>
                            <w:r>
                              <w:rPr>
                                <w:rFonts w:ascii="Aptos" w:eastAsia="+mn-ea" w:hAnsi="Aptos" w:cs="+mn-cs"/>
                                <w:b/>
                                <w:bCs/>
                                <w:kern w:val="24"/>
                                <w:sz w:val="24"/>
                                <w:szCs w:val="24"/>
                              </w:rPr>
                              <w:t>]</w:t>
                            </w:r>
                            <w:r w:rsidR="00237533" w:rsidRPr="00931464">
                              <w:rPr>
                                <w:rFonts w:ascii="Aptos" w:eastAsia="+mn-ea" w:hAnsi="Aptos" w:cs="+mn-cs"/>
                                <w:b/>
                                <w:bCs/>
                                <w:kern w:val="24"/>
                                <w:sz w:val="24"/>
                                <w:szCs w:val="24"/>
                              </w:rPr>
                              <w:t xml:space="preserve"> = Lifecycle Emissions Rate (gCO2e/MJ)</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type w14:anchorId="474CFED3" id="_x0000_t202" coordsize="21600,21600" o:spt="202" path="m,l,21600r21600,l21600,xe">
                <v:stroke joinstyle="miter"/>
                <v:path gradientshapeok="t" o:connecttype="rect"/>
              </v:shapetype>
              <v:shape id="TextBox 3" o:spid="_x0000_s1026" type="#_x0000_t202" style="position:absolute;margin-left:415.8pt;margin-top:2.05pt;width:467pt;height:41.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" filled="f" strokecolor="black [3213]" strokeweight="1pt">
                <v:textbox>
                  <w:txbxContent>
                    <w:p w14:paraId="3EBEC5AD" w14:textId="1252A63C" w:rsidR="00931464" w:rsidRDefault="00237533" w:rsidP="00931464">
                      <w:pPr>
                        <w:spacing w:after="0"/>
                        <w:jc w:val="center"/>
                        <w:rPr>
                          <w:rFonts w:ascii="Aptos" w:eastAsia="+mn-ea" w:hAnsi="Aptos" w:cs="+mn-cs"/>
                          <w:b/>
                          <w:bCs/>
                          <w:kern w:val="24"/>
                          <w:sz w:val="24"/>
                          <w:szCs w:val="24"/>
                        </w:rPr>
                      </w:pPr>
                      <w:r w:rsidRPr="00931464">
                        <w:rPr>
                          <w:rFonts w:ascii="Aptos" w:eastAsia="+mn-ea" w:hAnsi="Aptos" w:cs="+mn-cs"/>
                          <w:b/>
                          <w:bCs/>
                          <w:kern w:val="24"/>
                          <w:sz w:val="24"/>
                          <w:szCs w:val="24"/>
                        </w:rPr>
                        <w:t>Upstream Emissions + Combustion Emissions of CH4</w:t>
                      </w:r>
                      <w:r w:rsidR="00931464">
                        <w:rPr>
                          <w:rFonts w:ascii="Aptos" w:eastAsia="+mn-ea" w:hAnsi="Aptos" w:cs="+mn-cs"/>
                          <w:b/>
                          <w:bCs/>
                          <w:kern w:val="24"/>
                          <w:sz w:val="24"/>
                          <w:szCs w:val="24"/>
                        </w:rPr>
                        <w:t xml:space="preserve"> </w:t>
                      </w:r>
                      <w:r w:rsidRPr="00931464">
                        <w:rPr>
                          <w:rFonts w:ascii="Aptos" w:eastAsia="+mn-ea" w:hAnsi="Aptos" w:cs="+mn-cs"/>
                          <w:b/>
                          <w:bCs/>
                          <w:kern w:val="24"/>
                          <w:sz w:val="24"/>
                          <w:szCs w:val="24"/>
                        </w:rPr>
                        <w:t>&amp;</w:t>
                      </w:r>
                      <w:r w:rsidR="00931464">
                        <w:rPr>
                          <w:rFonts w:ascii="Aptos" w:eastAsia="+mn-ea" w:hAnsi="Aptos" w:cs="+mn-cs"/>
                          <w:b/>
                          <w:bCs/>
                          <w:kern w:val="24"/>
                          <w:sz w:val="24"/>
                          <w:szCs w:val="24"/>
                        </w:rPr>
                        <w:t xml:space="preserve"> </w:t>
                      </w:r>
                      <w:r w:rsidRPr="00931464">
                        <w:rPr>
                          <w:rFonts w:ascii="Aptos" w:eastAsia="+mn-ea" w:hAnsi="Aptos" w:cs="+mn-cs"/>
                          <w:b/>
                          <w:bCs/>
                          <w:kern w:val="24"/>
                          <w:sz w:val="24"/>
                          <w:szCs w:val="24"/>
                        </w:rPr>
                        <w:t xml:space="preserve">N20 + </w:t>
                      </w:r>
                    </w:p>
                    <w:p w14:paraId="2935ECA5" w14:textId="4237E300" w:rsidR="00237533" w:rsidRPr="00931464" w:rsidRDefault="004C3B26" w:rsidP="00237533">
                      <w:pPr>
                        <w:jc w:val="center"/>
                        <w:rPr>
                          <w:rFonts w:ascii="Aptos" w:eastAsia="+mn-ea" w:hAnsi="Aptos" w:cs="+mn-cs"/>
                          <w:b/>
                          <w:bCs/>
                          <w:kern w:val="24"/>
                          <w:sz w:val="24"/>
                          <w:szCs w:val="24"/>
                        </w:rPr>
                      </w:pPr>
                      <w:r>
                        <w:rPr>
                          <w:rFonts w:ascii="Aptos" w:eastAsia="+mn-ea" w:hAnsi="Aptos" w:cs="+mn-cs"/>
                          <w:b/>
                          <w:bCs/>
                          <w:kern w:val="24"/>
                          <w:sz w:val="24"/>
                          <w:szCs w:val="24"/>
                        </w:rPr>
                        <w:t>[</w:t>
                      </w:r>
                      <w:r w:rsidR="00237533" w:rsidRPr="00931464">
                        <w:rPr>
                          <w:rFonts w:ascii="Aptos" w:eastAsia="+mn-ea" w:hAnsi="Aptos" w:cs="+mn-cs"/>
                          <w:b/>
                          <w:bCs/>
                          <w:kern w:val="24"/>
                          <w:sz w:val="24"/>
                          <w:szCs w:val="24"/>
                        </w:rPr>
                        <w:t>CO2 Combustion Emissions x GWPbio</w:t>
                      </w:r>
                      <w:r>
                        <w:rPr>
                          <w:rFonts w:ascii="Aptos" w:eastAsia="+mn-ea" w:hAnsi="Aptos" w:cs="+mn-cs"/>
                          <w:b/>
                          <w:bCs/>
                          <w:kern w:val="24"/>
                          <w:sz w:val="24"/>
                          <w:szCs w:val="24"/>
                        </w:rPr>
                        <w:t>]</w:t>
                      </w:r>
                      <w:r w:rsidR="00237533" w:rsidRPr="00931464">
                        <w:rPr>
                          <w:rFonts w:ascii="Aptos" w:eastAsia="+mn-ea" w:hAnsi="Aptos" w:cs="+mn-cs"/>
                          <w:b/>
                          <w:bCs/>
                          <w:kern w:val="24"/>
                          <w:sz w:val="24"/>
                          <w:szCs w:val="24"/>
                        </w:rPr>
                        <w:t xml:space="preserve"> = Lifecycle Emissions Rate (gCO2e/MJ)</w:t>
                      </w:r>
                    </w:p>
                  </w:txbxContent>
                </v:textbox>
                <w10:wrap anchorx="margin"/>
              </v:shape>
            </w:pict>
          </mc:Fallback>
        </mc:AlternateContent>
      </w:r>
    </w:p>
    <w:p w14:paraId="402ADDCA" w14:textId="77777777" w:rsidR="00931464" w:rsidRDefault="00931464" w:rsidP="00F91AF2"/>
    <w:p w14:paraId="6E7A1BA2" w14:textId="77777777" w:rsidR="009D1DFC" w:rsidRDefault="009D1DFC" w:rsidP="009D1DFC">
      <w:pPr>
        <w:spacing w:after="0"/>
      </w:pPr>
    </w:p>
    <w:p w14:paraId="09724969" w14:textId="73AA20BF" w:rsidR="009E7332" w:rsidRDefault="00C83857" w:rsidP="009E7332">
      <w:r>
        <w:t>Determining</w:t>
      </w:r>
      <w:r w:rsidR="00A37696">
        <w:t xml:space="preserve"> an appropriate methodology for calculating the carbon intensity of wood </w:t>
      </w:r>
      <w:r>
        <w:t xml:space="preserve">therefore </w:t>
      </w:r>
      <w:r w:rsidR="009E7332">
        <w:t xml:space="preserve">requires </w:t>
      </w:r>
      <w:del w:id="21" w:author="Catherine Morris" w:date="2025-01-06T12:33:00Z" w16du:dateUtc="2025-01-06T17:33:00Z">
        <w:r w:rsidR="009E7332" w:rsidDel="000D4040">
          <w:delText xml:space="preserve">addressing </w:delText>
        </w:r>
      </w:del>
      <w:ins w:id="22" w:author="Catherine Morris" w:date="2025-01-06T12:33:00Z" w16du:dateUtc="2025-01-06T17:33:00Z">
        <w:r w:rsidR="000D4040">
          <w:t xml:space="preserve">consideration of </w:t>
        </w:r>
      </w:ins>
      <w:r w:rsidR="009E7332">
        <w:t>several different but related issues:</w:t>
      </w:r>
    </w:p>
    <w:p w14:paraId="174DF462" w14:textId="77777777" w:rsidR="00931464" w:rsidRPr="00F91AF2" w:rsidRDefault="00931464" w:rsidP="00446FA0">
      <w:pPr>
        <w:pStyle w:val="ListParagraph"/>
        <w:numPr>
          <w:ilvl w:val="0"/>
          <w:numId w:val="7"/>
        </w:numPr>
      </w:pPr>
      <w:r w:rsidRPr="00F91AF2">
        <w:t>Assumptions for combustion emissions</w:t>
      </w:r>
    </w:p>
    <w:p w14:paraId="24A50AAD" w14:textId="2802CFF3" w:rsidR="00931464" w:rsidRPr="00F91AF2" w:rsidRDefault="00931464" w:rsidP="00446FA0">
      <w:pPr>
        <w:pStyle w:val="ListParagraph"/>
        <w:numPr>
          <w:ilvl w:val="0"/>
          <w:numId w:val="7"/>
        </w:numPr>
      </w:pPr>
      <w:r w:rsidRPr="00F91AF2">
        <w:t>Assumptions for upstream emissions</w:t>
      </w:r>
      <w:ins w:id="23" w:author="Catherine Morris" w:date="2025-01-06T14:08:00Z" w16du:dateUtc="2025-01-06T19:08:00Z">
        <w:r w:rsidR="00AC7811">
          <w:t xml:space="preserve">, including the emissions from fuel processing </w:t>
        </w:r>
      </w:ins>
    </w:p>
    <w:p w14:paraId="0F8E2AD0" w14:textId="2CE74537" w:rsidR="00931464" w:rsidRDefault="00931464" w:rsidP="00446FA0">
      <w:pPr>
        <w:pStyle w:val="ListParagraph"/>
        <w:numPr>
          <w:ilvl w:val="0"/>
          <w:numId w:val="7"/>
        </w:numPr>
      </w:pPr>
      <w:r w:rsidRPr="00F91AF2">
        <w:t>Assumptions for GWPbio</w:t>
      </w:r>
      <w:ins w:id="24" w:author="Catherine Morris" w:date="2025-01-06T12:49:00Z" w16du:dateUtc="2025-01-06T17:49:00Z">
        <w:r w:rsidR="0014176C">
          <w:t xml:space="preserve">, including the wood species used and </w:t>
        </w:r>
      </w:ins>
      <w:ins w:id="25" w:author="Catherine Morris" w:date="2025-01-06T12:50:00Z" w16du:dateUtc="2025-01-06T17:50:00Z">
        <w:r w:rsidR="0014176C" w:rsidRPr="00DD3767">
          <w:t xml:space="preserve">whether the </w:t>
        </w:r>
      </w:ins>
      <w:ins w:id="26" w:author="Catherine Morris" w:date="2025-01-06T12:51:00Z" w16du:dateUtc="2025-01-06T17:51:00Z">
        <w:r w:rsidR="0014176C">
          <w:t>fuels</w:t>
        </w:r>
      </w:ins>
      <w:ins w:id="27" w:author="Catherine Morris" w:date="2025-01-06T12:50:00Z" w16du:dateUtc="2025-01-06T17:50:00Z">
        <w:r w:rsidR="0014176C" w:rsidRPr="00DD3767">
          <w:t xml:space="preserve"> are purpose-grown/harvested products </w:t>
        </w:r>
      </w:ins>
      <w:ins w:id="28" w:author="Catherine Morris" w:date="2025-01-06T12:51:00Z" w16du:dateUtc="2025-01-06T17:51:00Z">
        <w:r w:rsidR="0014176C">
          <w:t>or</w:t>
        </w:r>
      </w:ins>
      <w:ins w:id="29" w:author="Catherine Morris" w:date="2025-01-06T12:50:00Z" w16du:dateUtc="2025-01-06T17:50:00Z">
        <w:r w:rsidR="0014176C" w:rsidRPr="00DD3767">
          <w:t xml:space="preserve"> waste products</w:t>
        </w:r>
      </w:ins>
      <w:ins w:id="30" w:author="Catherine Morris" w:date="2025-01-06T12:49:00Z" w16du:dateUtc="2025-01-06T17:49:00Z">
        <w:r w:rsidR="0014176C">
          <w:t xml:space="preserve"> </w:t>
        </w:r>
      </w:ins>
    </w:p>
    <w:p w14:paraId="20FC72BF" w14:textId="77777777" w:rsidR="00931464" w:rsidRDefault="00931464" w:rsidP="00931464">
      <w:pPr>
        <w:pStyle w:val="ListParagraph"/>
      </w:pPr>
    </w:p>
    <w:p w14:paraId="09151E97" w14:textId="64C84F38" w:rsidR="0030705C" w:rsidRPr="00446FA0" w:rsidRDefault="00446FA0" w:rsidP="00446FA0">
      <w:pPr>
        <w:pStyle w:val="ListParagraph"/>
        <w:numPr>
          <w:ilvl w:val="0"/>
          <w:numId w:val="8"/>
        </w:numPr>
        <w:rPr>
          <w:b/>
          <w:bCs/>
        </w:rPr>
      </w:pPr>
      <w:r w:rsidRPr="00446FA0">
        <w:rPr>
          <w:b/>
          <w:bCs/>
        </w:rPr>
        <w:t>Assumptions for combustion emissions</w:t>
      </w:r>
    </w:p>
    <w:p w14:paraId="2690342B" w14:textId="32113282" w:rsidR="00C15483" w:rsidRPr="00C15483" w:rsidRDefault="00C15483" w:rsidP="00C15483">
      <w:r>
        <w:t>In the draft TRM, Opinion Dynamics used</w:t>
      </w:r>
      <w:r w:rsidRPr="00C15483">
        <w:t xml:space="preserve"> combustion emissions rates for CO2, CH4, and N2O from the U.S. EPA Emission Factors Hub</w:t>
      </w:r>
      <w:r>
        <w:t xml:space="preserve">. </w:t>
      </w:r>
      <w:commentRangeStart w:id="31"/>
      <w:r>
        <w:t xml:space="preserve">The TAG </w:t>
      </w:r>
      <w:del w:id="32" w:author="Catherine Morris" w:date="2025-01-06T14:53:00Z" w16du:dateUtc="2025-01-06T19:53:00Z">
        <w:r w:rsidDel="00170F15">
          <w:delText>agrees that this</w:delText>
        </w:r>
      </w:del>
      <w:ins w:id="33" w:author="Catherine Morris" w:date="2025-01-06T14:53:00Z" w16du:dateUtc="2025-01-06T19:53:00Z">
        <w:r w:rsidR="00170F15">
          <w:t>did not have concerns with this</w:t>
        </w:r>
      </w:ins>
      <w:r>
        <w:t xml:space="preserve"> approach</w:t>
      </w:r>
      <w:del w:id="34" w:author="Catherine Morris" w:date="2025-01-06T14:53:00Z" w16du:dateUtc="2025-01-06T19:53:00Z">
        <w:r w:rsidDel="00170F15">
          <w:delText xml:space="preserve"> is appropriate</w:delText>
        </w:r>
      </w:del>
      <w:r>
        <w:t>.</w:t>
      </w:r>
      <w:commentRangeEnd w:id="31"/>
      <w:r w:rsidR="000D4040">
        <w:rPr>
          <w:rStyle w:val="CommentReference"/>
        </w:rPr>
        <w:commentReference w:id="31"/>
      </w:r>
    </w:p>
    <w:p w14:paraId="6374F4AE" w14:textId="11F2902C" w:rsidR="00C15483" w:rsidRDefault="00C15483" w:rsidP="00C15483">
      <w:pPr>
        <w:pStyle w:val="ListParagraph"/>
        <w:numPr>
          <w:ilvl w:val="0"/>
          <w:numId w:val="8"/>
        </w:numPr>
        <w:rPr>
          <w:b/>
          <w:bCs/>
        </w:rPr>
      </w:pPr>
      <w:r w:rsidRPr="00C15483">
        <w:rPr>
          <w:b/>
          <w:bCs/>
        </w:rPr>
        <w:t>Assumptions for upstream emissions</w:t>
      </w:r>
    </w:p>
    <w:p w14:paraId="29FB95AB" w14:textId="3159647C" w:rsidR="00395E43" w:rsidRDefault="00395E43" w:rsidP="00395E43">
      <w:r w:rsidRPr="00395E43">
        <w:t>O</w:t>
      </w:r>
      <w:r>
        <w:t>pinion Dynamics</w:t>
      </w:r>
      <w:r w:rsidRPr="00395E43">
        <w:t xml:space="preserve"> used </w:t>
      </w:r>
      <w:r w:rsidR="004C203F">
        <w:t xml:space="preserve">the </w:t>
      </w:r>
      <w:r w:rsidRPr="00395E43">
        <w:t>GREET1 2023rev1</w:t>
      </w:r>
      <w:r w:rsidR="00863E1C">
        <w:t xml:space="preserve"> </w:t>
      </w:r>
      <w:r w:rsidR="004C203F">
        <w:t xml:space="preserve">tool </w:t>
      </w:r>
      <w:r w:rsidR="00863E1C">
        <w:t>to calculate upstream emissions for wood biofuels</w:t>
      </w:r>
      <w:r>
        <w:t xml:space="preserve">. </w:t>
      </w:r>
      <w:r w:rsidR="00863E1C">
        <w:t>Upstream emissions for wood</w:t>
      </w:r>
      <w:r w:rsidR="00513CBF">
        <w:t xml:space="preserve"> biofuels </w:t>
      </w:r>
      <w:r w:rsidR="002E1932">
        <w:t xml:space="preserve">capture the emissions associated with steps in the lifecycle </w:t>
      </w:r>
      <w:r w:rsidR="005B31F5">
        <w:t xml:space="preserve">such as </w:t>
      </w:r>
      <w:r w:rsidR="00513CBF" w:rsidRPr="00513CBF">
        <w:t>forest management, harvesting, lumber milling</w:t>
      </w:r>
      <w:r w:rsidR="005B31F5">
        <w:t xml:space="preserve">, </w:t>
      </w:r>
      <w:ins w:id="35" w:author="Catherine Morris" w:date="2025-01-06T12:39:00Z" w16du:dateUtc="2025-01-06T17:39:00Z">
        <w:r w:rsidR="000D4040">
          <w:t xml:space="preserve">fuel processing, </w:t>
        </w:r>
      </w:ins>
      <w:r w:rsidR="005B31F5">
        <w:t>and transporting the fuels to Vermont.</w:t>
      </w:r>
      <w:r w:rsidR="002E1932">
        <w:t xml:space="preserve"> </w:t>
      </w:r>
      <w:del w:id="36" w:author="Catherine Morris" w:date="2025-01-06T12:29:00Z" w16du:dateUtc="2025-01-06T17:29:00Z">
        <w:r w:rsidR="002E1932" w:rsidDel="00605ED5">
          <w:delText xml:space="preserve">The TAG </w:delText>
        </w:r>
        <w:r w:rsidR="005034CA" w:rsidDel="00605ED5">
          <w:delText>supports this general approach</w:delText>
        </w:r>
        <w:r w:rsidR="00D57739" w:rsidDel="00605ED5">
          <w:delText>.</w:delText>
        </w:r>
      </w:del>
    </w:p>
    <w:p w14:paraId="595F94F7" w14:textId="04840367" w:rsidR="00E479BB" w:rsidRDefault="000302DA" w:rsidP="00E479BB">
      <w:r>
        <w:t xml:space="preserve">TAG members note that </w:t>
      </w:r>
      <w:r w:rsidR="00582823">
        <w:t>calculation of upstream emissions is sensitive to assumptions around the sourcing for wood biofuels</w:t>
      </w:r>
      <w:r w:rsidR="004B5A41">
        <w:t xml:space="preserve"> (e.g., whether the fuels are </w:t>
      </w:r>
      <w:r w:rsidR="00E479BB" w:rsidRPr="00E479BB">
        <w:t>purpose-grown/harvested products</w:t>
      </w:r>
      <w:r w:rsidR="004B5A41">
        <w:t xml:space="preserve"> vs. waste products </w:t>
      </w:r>
      <w:r w:rsidR="00327799">
        <w:t xml:space="preserve">such as logging and mill residues). </w:t>
      </w:r>
      <w:r w:rsidR="001E0F55">
        <w:t xml:space="preserve">The Agency of Natural Resources (ANR) provided an issue briefing that offered </w:t>
      </w:r>
      <w:r w:rsidR="00C6760F">
        <w:t xml:space="preserve">detailed </w:t>
      </w:r>
      <w:r w:rsidR="00D57739">
        <w:t xml:space="preserve">definitions </w:t>
      </w:r>
      <w:r w:rsidR="0089204F">
        <w:t>for wood and timber products and residues, to ensure common terminology.</w:t>
      </w:r>
      <w:r w:rsidR="0089204F">
        <w:rPr>
          <w:rStyle w:val="FootnoteReference"/>
        </w:rPr>
        <w:footnoteReference w:id="1"/>
      </w:r>
      <w:r w:rsidR="0089204F">
        <w:t xml:space="preserve"> </w:t>
      </w:r>
      <w:r w:rsidR="00342437">
        <w:t xml:space="preserve">ANR’s issue briefing also </w:t>
      </w:r>
      <w:r w:rsidR="009748FE">
        <w:t xml:space="preserve">provided feedback that </w:t>
      </w:r>
      <w:r w:rsidR="009748FE">
        <w:br/>
      </w:r>
      <w:r w:rsidR="00726707">
        <w:t>“</w:t>
      </w:r>
      <w:r w:rsidR="00342437" w:rsidRPr="00342437">
        <w:t>wood pellets are primarily made from logging and mill residues</w:t>
      </w:r>
      <w:r w:rsidR="00B74DA1">
        <w:t>.” If pellets are</w:t>
      </w:r>
      <w:r w:rsidR="003D7128">
        <w:t xml:space="preserve"> considered</w:t>
      </w:r>
      <w:r w:rsidR="00B74DA1">
        <w:t xml:space="preserve"> a waste product, then </w:t>
      </w:r>
      <w:r w:rsidR="00A82B9E">
        <w:t>it would follow that t</w:t>
      </w:r>
      <w:r w:rsidR="00E479BB" w:rsidRPr="00E479BB">
        <w:t xml:space="preserve">he upstream emissions associated with forest management, harvesting, and lumber milling should be </w:t>
      </w:r>
      <w:r w:rsidR="00A82B9E">
        <w:t xml:space="preserve">set to </w:t>
      </w:r>
      <w:r w:rsidR="00E479BB" w:rsidRPr="00E479BB">
        <w:t>zero to reflect that these products are not driving these activities</w:t>
      </w:r>
      <w:r w:rsidR="00A82B9E">
        <w:t xml:space="preserve">. </w:t>
      </w:r>
      <w:del w:id="37" w:author="Catherine Morris" w:date="2025-01-06T12:41:00Z" w16du:dateUtc="2025-01-06T17:41:00Z">
        <w:r w:rsidR="00ED5110" w:rsidDel="000D4040">
          <w:delText xml:space="preserve">Several public commenters and </w:delText>
        </w:r>
      </w:del>
      <w:ins w:id="38" w:author="Catherine Morris" w:date="2025-01-06T12:42:00Z" w16du:dateUtc="2025-01-06T17:42:00Z">
        <w:r w:rsidR="000D4040">
          <w:t xml:space="preserve">Some </w:t>
        </w:r>
      </w:ins>
      <w:r w:rsidR="00ED5110">
        <w:t xml:space="preserve">TAG members </w:t>
      </w:r>
      <w:del w:id="39" w:author="Catherine Morris" w:date="2025-01-06T12:41:00Z" w16du:dateUtc="2025-01-06T17:41:00Z">
        <w:r w:rsidR="002449D4" w:rsidDel="000D4040">
          <w:delText xml:space="preserve">disagreed </w:delText>
        </w:r>
      </w:del>
      <w:ins w:id="40" w:author="Catherine Morris" w:date="2025-01-06T12:41:00Z" w16du:dateUtc="2025-01-06T17:41:00Z">
        <w:r w:rsidR="000D4040">
          <w:t xml:space="preserve"> </w:t>
        </w:r>
      </w:ins>
      <w:ins w:id="41" w:author="Catherine Morris" w:date="2025-01-06T12:42:00Z" w16du:dateUtc="2025-01-06T17:42:00Z">
        <w:r w:rsidR="000D4040">
          <w:t xml:space="preserve">questioned </w:t>
        </w:r>
      </w:ins>
      <w:del w:id="42" w:author="Catherine Morris" w:date="2025-01-06T12:42:00Z" w16du:dateUtc="2025-01-06T17:42:00Z">
        <w:r w:rsidR="001A6D02" w:rsidDel="0014176C">
          <w:delText xml:space="preserve">with </w:delText>
        </w:r>
      </w:del>
      <w:r w:rsidR="001A6D02">
        <w:lastRenderedPageBreak/>
        <w:t xml:space="preserve">the characterization of pellets as </w:t>
      </w:r>
      <w:r w:rsidR="004663E7">
        <w:t xml:space="preserve">primarily </w:t>
      </w:r>
      <w:r w:rsidR="001A6D02">
        <w:t xml:space="preserve">a </w:t>
      </w:r>
      <w:commentRangeStart w:id="43"/>
      <w:r w:rsidR="001A6D02">
        <w:t>waste product</w:t>
      </w:r>
      <w:r w:rsidR="004E0027">
        <w:t xml:space="preserve"> or</w:t>
      </w:r>
      <w:del w:id="44" w:author="Catherine Morris" w:date="2025-01-06T12:45:00Z" w16du:dateUtc="2025-01-06T17:45:00Z">
        <w:r w:rsidR="004E0027" w:rsidDel="0014176C">
          <w:delText xml:space="preserve"> </w:delText>
        </w:r>
      </w:del>
      <w:ins w:id="45" w:author="Catherine Morris" w:date="2025-01-06T12:45:00Z" w16du:dateUtc="2025-01-06T17:45:00Z">
        <w:r w:rsidR="0014176C">
          <w:t xml:space="preserve"> </w:t>
        </w:r>
      </w:ins>
      <w:ins w:id="46" w:author="Catherine Morris" w:date="2025-01-06T14:11:00Z" w16du:dateUtc="2025-01-06T19:11:00Z">
        <w:r w:rsidR="00AC7811">
          <w:t xml:space="preserve">harvest </w:t>
        </w:r>
      </w:ins>
      <w:r w:rsidR="004E0027">
        <w:t>residue</w:t>
      </w:r>
      <w:ins w:id="47" w:author="Catherine Morris" w:date="2025-01-06T12:46:00Z" w16du:dateUtc="2025-01-06T17:46:00Z">
        <w:r w:rsidR="0014176C">
          <w:t xml:space="preserve"> </w:t>
        </w:r>
      </w:ins>
      <w:commentRangeEnd w:id="43"/>
      <w:ins w:id="48" w:author="Catherine Morris" w:date="2025-01-06T14:13:00Z" w16du:dateUtc="2025-01-06T19:13:00Z">
        <w:r w:rsidR="00AC7811">
          <w:rPr>
            <w:rStyle w:val="CommentReference"/>
          </w:rPr>
          <w:commentReference w:id="43"/>
        </w:r>
      </w:ins>
      <w:ins w:id="49" w:author="Catherine Morris" w:date="2025-01-06T12:46:00Z" w16du:dateUtc="2025-01-06T17:46:00Z">
        <w:r w:rsidR="0014176C">
          <w:t>with zero upstream emissions</w:t>
        </w:r>
      </w:ins>
      <w:r w:rsidR="001A6D02">
        <w:t>.</w:t>
      </w:r>
    </w:p>
    <w:p w14:paraId="2FCB2BD7" w14:textId="3166C8E7" w:rsidR="00950E93" w:rsidRDefault="001A6D02" w:rsidP="00E479BB">
      <w:pPr>
        <w:rPr>
          <w:ins w:id="50" w:author="Catherine Morris" w:date="2025-01-06T15:21:00Z" w16du:dateUtc="2025-01-06T20:21:00Z"/>
        </w:rPr>
      </w:pPr>
      <w:del w:id="51" w:author="Catherine Morris" w:date="2025-01-06T12:41:00Z" w16du:dateUtc="2025-01-06T17:41:00Z">
        <w:r w:rsidDel="000D4040">
          <w:delText>TAG members agree that</w:delText>
        </w:r>
      </w:del>
      <w:ins w:id="52" w:author="Catherine Morris" w:date="2025-01-06T12:41:00Z" w16du:dateUtc="2025-01-06T17:41:00Z">
        <w:r w:rsidR="000D4040">
          <w:t>The</w:t>
        </w:r>
      </w:ins>
      <w:r>
        <w:t xml:space="preserve"> </w:t>
      </w:r>
      <w:r w:rsidR="0027476C">
        <w:t>a</w:t>
      </w:r>
      <w:r w:rsidR="0027476C" w:rsidRPr="0027476C">
        <w:t>ssumptions around whether wood fuels are waste products (l</w:t>
      </w:r>
      <w:r w:rsidR="009563AA">
        <w:t>ogging</w:t>
      </w:r>
      <w:r w:rsidR="0027476C" w:rsidRPr="0027476C">
        <w:t xml:space="preserve"> and mill residues) should consistently apply to both GWPbio and upstream emissions.</w:t>
      </w:r>
      <w:r w:rsidR="0027476C">
        <w:t xml:space="preserve"> The issue of whether pellets should be considered</w:t>
      </w:r>
      <w:r w:rsidR="008E5010">
        <w:t xml:space="preserve"> waste</w:t>
      </w:r>
      <w:r w:rsidR="004B631F">
        <w:t>/residue</w:t>
      </w:r>
      <w:r w:rsidR="008E5010">
        <w:t xml:space="preserve"> is therefore discussed further under </w:t>
      </w:r>
      <w:r w:rsidR="006D1DBB">
        <w:t>“</w:t>
      </w:r>
      <w:r w:rsidR="008E5010">
        <w:t>Issue C: Assumptions for GWPbio.</w:t>
      </w:r>
      <w:r w:rsidR="006D1DBB">
        <w:t>”</w:t>
      </w:r>
      <w:r w:rsidR="008E5010">
        <w:t xml:space="preserve"> </w:t>
      </w:r>
    </w:p>
    <w:p w14:paraId="2770BB80" w14:textId="5F2DEA4E" w:rsidR="008829E2" w:rsidRPr="008829E2" w:rsidRDefault="008829E2" w:rsidP="008829E2">
      <w:pPr>
        <w:pStyle w:val="ListParagraph"/>
        <w:numPr>
          <w:ilvl w:val="0"/>
          <w:numId w:val="8"/>
        </w:numPr>
        <w:rPr>
          <w:b/>
          <w:bCs/>
        </w:rPr>
      </w:pPr>
      <w:r w:rsidRPr="008829E2">
        <w:rPr>
          <w:b/>
          <w:bCs/>
        </w:rPr>
        <w:t>Assumptions for GWPbio</w:t>
      </w:r>
    </w:p>
    <w:p w14:paraId="3F4B34FC" w14:textId="1E4111F5" w:rsidR="00004F75" w:rsidRDefault="00E25193" w:rsidP="00F423CB">
      <w:r w:rsidRPr="00E25193">
        <w:t xml:space="preserve">For wood fuels, </w:t>
      </w:r>
      <w:r w:rsidR="00373A0F">
        <w:t>Opinion Dynamics</w:t>
      </w:r>
      <w:r w:rsidRPr="00E25193">
        <w:t xml:space="preserve"> </w:t>
      </w:r>
      <w:r w:rsidR="00373A0F">
        <w:t>“</w:t>
      </w:r>
      <w:r w:rsidRPr="00E25193">
        <w:t>considered CO2 released in combustion to be part of a longer biogenic carbon cycle than biofuels, in which it takes significant time for the regrowth of new trees to fully sequester the biogenic carbon emitted during combustion</w:t>
      </w:r>
      <w:r w:rsidR="00373A0F">
        <w:t>.”</w:t>
      </w:r>
      <w:r w:rsidR="00373A0F">
        <w:rPr>
          <w:rStyle w:val="FootnoteReference"/>
        </w:rPr>
        <w:footnoteReference w:id="2"/>
      </w:r>
      <w:r w:rsidR="00373A0F">
        <w:t xml:space="preserve"> </w:t>
      </w:r>
      <w:r w:rsidR="006B2171">
        <w:t>Accordingly, they “</w:t>
      </w:r>
      <w:r w:rsidR="006B2171" w:rsidRPr="006B2171">
        <w:t>applied a GWPbio factor to CO2 combustion emissions from wood fuels to account for the regrowth period of the fuel.</w:t>
      </w:r>
      <w:r w:rsidR="006B2171">
        <w:t>”</w:t>
      </w:r>
      <w:r w:rsidR="006B2171" w:rsidRPr="006B2171">
        <w:t xml:space="preserve"> </w:t>
      </w:r>
      <w:r w:rsidR="00FF6C10">
        <w:t>T</w:t>
      </w:r>
      <w:r w:rsidR="00121442">
        <w:t xml:space="preserve">he </w:t>
      </w:r>
      <w:r w:rsidR="00366091">
        <w:t>higher the</w:t>
      </w:r>
      <w:r w:rsidR="00121442">
        <w:t xml:space="preserve"> </w:t>
      </w:r>
      <w:r w:rsidR="0014570B">
        <w:t>GWPbio</w:t>
      </w:r>
      <w:r w:rsidR="00FF6C10">
        <w:t>,</w:t>
      </w:r>
      <w:r w:rsidR="0014570B">
        <w:t xml:space="preserve"> </w:t>
      </w:r>
      <w:r w:rsidR="00121442">
        <w:t xml:space="preserve">the </w:t>
      </w:r>
      <w:r w:rsidR="00D21A33">
        <w:t xml:space="preserve">higher the </w:t>
      </w:r>
      <w:r w:rsidR="00366091">
        <w:t>CO2</w:t>
      </w:r>
      <w:r w:rsidR="00FF6C10">
        <w:t xml:space="preserve"> combustion emissio</w:t>
      </w:r>
      <w:r w:rsidR="00366091">
        <w:t xml:space="preserve">ns </w:t>
      </w:r>
      <w:r w:rsidR="00D21A33">
        <w:t xml:space="preserve">(e.g., the less emissions </w:t>
      </w:r>
      <w:r w:rsidR="00366091">
        <w:t>are discounted due to forest regrowth</w:t>
      </w:r>
      <w:r w:rsidR="00D21A33">
        <w:t>)</w:t>
      </w:r>
      <w:r w:rsidR="00366091">
        <w:t>.</w:t>
      </w:r>
      <w:r w:rsidR="00112AFE">
        <w:t xml:space="preserve"> Opinion Dynamics used the World Wildlife Fund </w:t>
      </w:r>
      <w:r w:rsidR="004B48ED">
        <w:t xml:space="preserve">(WWF) </w:t>
      </w:r>
      <w:r w:rsidR="00F423CB" w:rsidRPr="00F423CB">
        <w:t>biogenic carbon footprint calculator</w:t>
      </w:r>
      <w:r w:rsidR="004B48ED">
        <w:t xml:space="preserve"> to calculate GWPbio. </w:t>
      </w:r>
    </w:p>
    <w:p w14:paraId="00F21F06" w14:textId="55D92B0A" w:rsidR="00004F75" w:rsidRDefault="00E115A0" w:rsidP="00F423CB">
      <w:r>
        <w:t>There are two supporting assumptions</w:t>
      </w:r>
      <w:ins w:id="53" w:author="Catherine Morris" w:date="2025-01-06T14:43:00Z" w16du:dateUtc="2025-01-06T19:43:00Z">
        <w:r w:rsidR="00F26D1D">
          <w:t xml:space="preserve"> </w:t>
        </w:r>
      </w:ins>
      <w:ins w:id="54" w:author="Catherine Morris" w:date="2025-01-06T14:44:00Z" w16du:dateUtc="2025-01-06T19:44:00Z">
        <w:r w:rsidR="00F26D1D">
          <w:t>used</w:t>
        </w:r>
      </w:ins>
      <w:ins w:id="55" w:author="Catherine Morris" w:date="2025-01-06T14:43:00Z" w16du:dateUtc="2025-01-06T19:43:00Z">
        <w:r w:rsidR="00F26D1D">
          <w:t xml:space="preserve"> by Opinion Dynamics</w:t>
        </w:r>
      </w:ins>
      <w:r>
        <w:t xml:space="preserve"> that underpin calculation of </w:t>
      </w:r>
      <w:r w:rsidR="00051493">
        <w:t>GWPbio, both of which have been discussed by the TAG</w:t>
      </w:r>
      <w:del w:id="56" w:author="Catherine Morris" w:date="2025-01-06T12:48:00Z" w16du:dateUtc="2025-01-06T17:48:00Z">
        <w:r w:rsidR="00051493" w:rsidDel="0014176C">
          <w:delText xml:space="preserve"> and public commenters</w:delText>
        </w:r>
      </w:del>
      <w:r w:rsidR="00051493">
        <w:t>:</w:t>
      </w:r>
    </w:p>
    <w:p w14:paraId="4CE718B8" w14:textId="23ED78E4" w:rsidR="00051493" w:rsidRDefault="00051493" w:rsidP="00051493">
      <w:pPr>
        <w:pStyle w:val="ListParagraph"/>
        <w:numPr>
          <w:ilvl w:val="0"/>
          <w:numId w:val="12"/>
        </w:numPr>
      </w:pPr>
      <w:r>
        <w:t>The WWF calculator relies on assumptions for the tree species in the forest where the wood fuels were sourced.</w:t>
      </w:r>
    </w:p>
    <w:p w14:paraId="2C18E85F" w14:textId="0D7BEA42" w:rsidR="00051493" w:rsidRDefault="00787B6B" w:rsidP="005072A1">
      <w:pPr>
        <w:pStyle w:val="ListParagraph"/>
        <w:numPr>
          <w:ilvl w:val="0"/>
          <w:numId w:val="12"/>
        </w:numPr>
        <w:spacing w:after="160"/>
      </w:pPr>
      <w:r>
        <w:t xml:space="preserve">If the feedstock </w:t>
      </w:r>
      <w:r w:rsidR="00AE4250">
        <w:t>for wood biofuels is assumed to be 100% waste/residues, then none of the forest harvesting is due to the feedstock</w:t>
      </w:r>
      <w:ins w:id="57" w:author="Catherine Morris" w:date="2025-01-06T14:46:00Z" w16du:dateUtc="2025-01-06T19:46:00Z">
        <w:r w:rsidR="00170F15">
          <w:t>,</w:t>
        </w:r>
      </w:ins>
      <w:r w:rsidR="00AE4250">
        <w:t xml:space="preserve"> and therefore</w:t>
      </w:r>
      <w:ins w:id="58" w:author="Catherine Morris" w:date="2025-01-06T14:46:00Z" w16du:dateUtc="2025-01-06T19:46:00Z">
        <w:r w:rsidR="00170F15">
          <w:t>,</w:t>
        </w:r>
      </w:ins>
      <w:r w:rsidR="00AE4250">
        <w:t xml:space="preserve"> </w:t>
      </w:r>
      <w:r w:rsidR="003976F3">
        <w:t xml:space="preserve">GWPbio </w:t>
      </w:r>
      <w:r w:rsidR="00AE4250">
        <w:t>will be</w:t>
      </w:r>
      <w:r w:rsidR="003976F3">
        <w:t xml:space="preserve"> set to zero</w:t>
      </w:r>
      <w:r w:rsidR="00AE4250">
        <w:t>. Therefore,</w:t>
      </w:r>
      <w:r w:rsidR="00DD3767" w:rsidRPr="00DD3767">
        <w:t xml:space="preserve"> </w:t>
      </w:r>
      <w:r w:rsidR="005C513D">
        <w:t xml:space="preserve">like upstream emissions, </w:t>
      </w:r>
      <w:r w:rsidR="00DD3767">
        <w:t>GWPbio</w:t>
      </w:r>
      <w:r w:rsidR="005C513D">
        <w:t xml:space="preserve"> </w:t>
      </w:r>
      <w:r w:rsidR="005072A1">
        <w:t>is</w:t>
      </w:r>
      <w:r w:rsidR="00DD3767" w:rsidRPr="00DD3767">
        <w:t xml:space="preserve"> sensitive to assumptions around the sourcing for wood biofuels (e.g., whether the fuels are purpose-grown/harvested products vs. waste products such as logging and mill residues).</w:t>
      </w:r>
    </w:p>
    <w:p w14:paraId="086C37DD" w14:textId="5044EE3A" w:rsidR="005072A1" w:rsidRDefault="005072A1" w:rsidP="005072A1">
      <w:r>
        <w:t>On the first issue</w:t>
      </w:r>
      <w:ins w:id="59" w:author="Catherine Morris" w:date="2025-01-06T14:19:00Z" w16du:dateUtc="2025-01-06T19:19:00Z">
        <w:r w:rsidR="001A24BF">
          <w:t xml:space="preserve">, </w:t>
        </w:r>
      </w:ins>
      <w:ins w:id="60" w:author="Catherine Morris" w:date="2025-01-06T12:52:00Z" w16du:dateUtc="2025-01-06T17:52:00Z">
        <w:r w:rsidR="0014176C">
          <w:t>tree species used in production of wood pellets</w:t>
        </w:r>
      </w:ins>
      <w:r w:rsidR="00751DF7">
        <w:t xml:space="preserve">, </w:t>
      </w:r>
      <w:r w:rsidR="006252FA">
        <w:t xml:space="preserve">the TAG </w:t>
      </w:r>
      <w:del w:id="61" w:author="Catherine Morris" w:date="2025-01-06T12:52:00Z" w16du:dateUtc="2025-01-06T17:52:00Z">
        <w:r w:rsidR="006252FA" w:rsidDel="0014176C">
          <w:delText xml:space="preserve">has not developed a specific recommendation but </w:delText>
        </w:r>
      </w:del>
      <w:r w:rsidR="006252FA">
        <w:t xml:space="preserve">notes that the tree species assumptions should reflect the forests where the wood </w:t>
      </w:r>
      <w:del w:id="62" w:author="Catherine Morris" w:date="2025-01-06T14:14:00Z" w16du:dateUtc="2025-01-06T19:14:00Z">
        <w:r w:rsidR="006252FA" w:rsidDel="00AC7811">
          <w:delText>fuels</w:delText>
        </w:r>
      </w:del>
      <w:ins w:id="63" w:author="Catherine Morris" w:date="2025-01-06T14:14:00Z" w16du:dateUtc="2025-01-06T19:14:00Z">
        <w:r w:rsidR="00AC7811">
          <w:t>pellets</w:t>
        </w:r>
      </w:ins>
      <w:r w:rsidR="006252FA">
        <w:t xml:space="preserve"> are being sourced.</w:t>
      </w:r>
      <w:del w:id="64" w:author="Emily Levin" w:date="2025-01-06T20:32:00Z" w16du:dateUtc="2025-01-07T01:32:00Z">
        <w:r w:rsidR="006252FA" w:rsidDel="00E92AED">
          <w:delText xml:space="preserve"> </w:delText>
        </w:r>
      </w:del>
      <w:ins w:id="65" w:author="Catherine Morris" w:date="2025-01-06T12:54:00Z" w16du:dateUtc="2025-01-06T17:54:00Z">
        <w:r w:rsidR="001703B1">
          <w:rPr>
            <w:rStyle w:val="FootnoteReference"/>
          </w:rPr>
          <w:footnoteReference w:id="3"/>
        </w:r>
      </w:ins>
      <w:ins w:id="67" w:author="Emily Levin" w:date="2025-01-06T20:32:00Z" w16du:dateUtc="2025-01-07T01:32:00Z">
        <w:r w:rsidR="00E92AED">
          <w:t xml:space="preserve"> </w:t>
        </w:r>
      </w:ins>
      <w:del w:id="68" w:author="Catherine Morris" w:date="2025-01-06T12:54:00Z" w16du:dateUtc="2025-01-06T17:54:00Z">
        <w:r w:rsidR="00FC5677" w:rsidDel="001703B1">
          <w:delText xml:space="preserve">To the extent that they are part of the CHS program, wood chips and </w:delText>
        </w:r>
      </w:del>
      <w:del w:id="69" w:author="Catherine Morris" w:date="2025-01-06T12:53:00Z" w16du:dateUtc="2025-01-06T17:53:00Z">
        <w:r w:rsidR="00FC5677" w:rsidDel="0014176C">
          <w:delText xml:space="preserve">firewood </w:delText>
        </w:r>
      </w:del>
      <w:del w:id="70" w:author="Catherine Morris" w:date="2025-01-06T12:54:00Z" w16du:dateUtc="2025-01-06T17:54:00Z">
        <w:r w:rsidR="00FC5677" w:rsidDel="001703B1">
          <w:delText xml:space="preserve">are likely to be sourced </w:delText>
        </w:r>
        <w:r w:rsidR="00867DCB" w:rsidDel="001703B1">
          <w:delText>from</w:delText>
        </w:r>
        <w:r w:rsidR="00FC5677" w:rsidDel="001703B1">
          <w:delText xml:space="preserve"> Vermont</w:delText>
        </w:r>
        <w:r w:rsidR="00867DCB" w:rsidDel="001703B1">
          <w:delText xml:space="preserve"> forests</w:delText>
        </w:r>
        <w:r w:rsidR="00320D2C" w:rsidDel="001703B1">
          <w:delText xml:space="preserve">. </w:delText>
        </w:r>
      </w:del>
      <w:del w:id="71" w:author="Catherine Morris" w:date="2025-01-06T12:55:00Z" w16du:dateUtc="2025-01-06T17:55:00Z">
        <w:r w:rsidR="00867DCB" w:rsidDel="001703B1">
          <w:delText>Opinion Dynamics initially s</w:delText>
        </w:r>
        <w:r w:rsidR="00867DCB" w:rsidRPr="00867DCB" w:rsidDel="001703B1">
          <w:delText>elected Cool Temperate | Spruce (Picea) and Cool Temperate | Pine all (Pinus) biomass sources at equal 50-50 shares</w:delText>
        </w:r>
        <w:r w:rsidR="00867DCB" w:rsidDel="001703B1">
          <w:delText xml:space="preserve"> in the WWF calculator, resulting in </w:delText>
        </w:r>
        <w:r w:rsidR="00867DCB" w:rsidRPr="00867DCB" w:rsidDel="001703B1">
          <w:delText>a GWPbio of 0.32.</w:delText>
        </w:r>
        <w:r w:rsidR="00867DCB" w:rsidDel="001703B1">
          <w:delText xml:space="preserve"> </w:delText>
        </w:r>
      </w:del>
      <w:del w:id="72" w:author="Catherine Morris" w:date="2025-01-06T12:56:00Z" w16du:dateUtc="2025-01-06T17:56:00Z">
        <w:r w:rsidR="00867DCB" w:rsidDel="001703B1">
          <w:delText>After n</w:delText>
        </w:r>
        <w:r w:rsidR="00867DCB" w:rsidRPr="00867DCB" w:rsidDel="001703B1">
          <w:delText xml:space="preserve">umerous commenters said that </w:delText>
        </w:r>
        <w:r w:rsidR="00867DCB" w:rsidDel="001703B1">
          <w:delText>this species mix</w:delText>
        </w:r>
        <w:r w:rsidR="00867DCB" w:rsidRPr="00867DCB" w:rsidDel="001703B1">
          <w:delText xml:space="preserve"> is not reflective of V</w:delText>
        </w:r>
        <w:r w:rsidR="00867DCB" w:rsidDel="001703B1">
          <w:delText>ermont</w:delText>
        </w:r>
        <w:r w:rsidR="00867DCB" w:rsidRPr="00867DCB" w:rsidDel="001703B1">
          <w:delText xml:space="preserve"> forests</w:delText>
        </w:r>
        <w:r w:rsidR="00867DCB" w:rsidDel="001703B1">
          <w:delText xml:space="preserve">, </w:delText>
        </w:r>
      </w:del>
      <w:r w:rsidR="00867DCB">
        <w:t xml:space="preserve">Opinion Dynamics </w:t>
      </w:r>
      <w:r w:rsidR="00867DCB" w:rsidRPr="00867DCB">
        <w:t>identified a report indicating 70% of VT forests are maple/beech/birch and 7% are spruce/fir</w:t>
      </w:r>
      <w:r w:rsidR="00F61FF4">
        <w:t>, resulting in a</w:t>
      </w:r>
      <w:r w:rsidR="00867DCB" w:rsidRPr="00867DCB">
        <w:t xml:space="preserve"> GWPbio </w:t>
      </w:r>
      <w:r w:rsidR="00F61FF4">
        <w:t>of</w:t>
      </w:r>
      <w:r w:rsidR="00867DCB" w:rsidRPr="00867DCB">
        <w:t xml:space="preserve"> 0.75.</w:t>
      </w:r>
      <w:ins w:id="73" w:author="Catherine Morris" w:date="2025-01-06T13:00:00Z" w16du:dateUtc="2025-01-06T18:00:00Z">
        <w:r w:rsidR="00BF6E6C">
          <w:t xml:space="preserve"> ANR’s issue brief raised several </w:t>
        </w:r>
      </w:ins>
      <w:ins w:id="74" w:author="Catherine Morris" w:date="2025-01-06T13:01:00Z" w16du:dateUtc="2025-01-06T18:01:00Z">
        <w:r w:rsidR="00BF6E6C">
          <w:t>recommendations around the characterization of Vermont</w:t>
        </w:r>
      </w:ins>
      <w:ins w:id="75" w:author="Catherine Morris" w:date="2025-01-06T13:02:00Z" w16du:dateUtc="2025-01-06T18:02:00Z">
        <w:r w:rsidR="00BF6E6C">
          <w:t>–sourced wood fuel</w:t>
        </w:r>
      </w:ins>
      <w:ins w:id="76" w:author="Catherine Morris" w:date="2025-01-06T13:04:00Z" w16du:dateUtc="2025-01-06T18:04:00Z">
        <w:r w:rsidR="00F723E7">
          <w:t xml:space="preserve"> to the extent it is used in the calculation of GWPbi</w:t>
        </w:r>
      </w:ins>
      <w:ins w:id="77" w:author="Catherine Morris" w:date="2025-01-06T13:05:00Z" w16du:dateUtc="2025-01-06T18:05:00Z">
        <w:r w:rsidR="00F723E7">
          <w:t>o for wood fuels</w:t>
        </w:r>
      </w:ins>
      <w:ins w:id="78" w:author="Catherine Morris" w:date="2025-01-06T13:02:00Z" w16du:dateUtc="2025-01-06T18:02:00Z">
        <w:r w:rsidR="00BF6E6C">
          <w:t>.</w:t>
        </w:r>
      </w:ins>
      <w:ins w:id="79" w:author="Catherine Morris" w:date="2025-01-06T13:00:00Z" w16du:dateUtc="2025-01-06T18:00:00Z">
        <w:r w:rsidR="00BF6E6C">
          <w:rPr>
            <w:rStyle w:val="FootnoteReference"/>
          </w:rPr>
          <w:footnoteReference w:id="4"/>
        </w:r>
      </w:ins>
      <w:r w:rsidR="00F61FF4">
        <w:t xml:space="preserve"> </w:t>
      </w:r>
      <w:moveFromRangeStart w:id="86" w:author="Catherine Morris" w:date="2025-01-06T13:00:00Z" w:name="move187060827"/>
      <w:commentRangeStart w:id="87"/>
      <w:moveFrom w:id="88" w:author="Catherine Morris" w:date="2025-01-06T13:00:00Z" w16du:dateUtc="2025-01-06T18:00:00Z">
        <w:r w:rsidR="00F61FF4" w:rsidDel="00BF6E6C">
          <w:t xml:space="preserve">ANR’s </w:t>
        </w:r>
        <w:r w:rsidR="00CC7350" w:rsidDel="00BF6E6C">
          <w:t>issue briefing</w:t>
        </w:r>
        <w:r w:rsidR="00C9505B" w:rsidDel="00BF6E6C">
          <w:t xml:space="preserve"> offered the following recommendation: “</w:t>
        </w:r>
        <w:r w:rsidR="00E51538" w:rsidRPr="00E51538" w:rsidDel="00BF6E6C">
          <w:t xml:space="preserve">Should the </w:t>
        </w:r>
        <w:r w:rsidR="00E51538" w:rsidRPr="00E51538" w:rsidDel="00BF6E6C">
          <w:lastRenderedPageBreak/>
          <w:t xml:space="preserve">TAG and </w:t>
        </w:r>
        <w:r w:rsidR="00C9505B" w:rsidDel="00BF6E6C">
          <w:t>[Opinion Dynamics]</w:t>
        </w:r>
        <w:r w:rsidR="00E51538" w:rsidRPr="00E51538" w:rsidDel="00BF6E6C">
          <w:t xml:space="preserve"> move forward with the use of GWPbio for wood fuels, we recommend that the decision process to use it, and the evidence supporting that decision, be adequately explained in the technical and supporting documentation submitted to the PUC and/or used in the CHS. We also recommend that any use of the Calculator to estimate GWPbio factors be based on the available data for Vermont’s forests, forest management, and wood utilization, and that any GWPbio estimates derived from the Calculator and used in the CHS be appropriately contextualized with respect to the limitations of the Calculator to account for Vermont-specific data.</w:t>
        </w:r>
        <w:r w:rsidR="00673611" w:rsidDel="00BF6E6C">
          <w:t>”</w:t>
        </w:r>
        <w:r w:rsidR="0054037C" w:rsidDel="00BF6E6C">
          <w:t xml:space="preserve"> ANR also </w:t>
        </w:r>
        <w:r w:rsidR="00E1491C" w:rsidDel="00BF6E6C">
          <w:t>state</w:t>
        </w:r>
        <w:r w:rsidR="0054037C" w:rsidDel="00BF6E6C">
          <w:t xml:space="preserve">s that </w:t>
        </w:r>
        <w:r w:rsidR="0054037C" w:rsidRPr="0054037C" w:rsidDel="00BF6E6C">
          <w:t>Forest Inventory &amp; Analysis (FIA) data is available from the US Forest Service</w:t>
        </w:r>
        <w:r w:rsidR="00E1491C" w:rsidDel="00BF6E6C">
          <w:t xml:space="preserve"> and recommends using </w:t>
        </w:r>
        <w:r w:rsidR="0054037C" w:rsidRPr="0054037C" w:rsidDel="00BF6E6C">
          <w:t xml:space="preserve">Vermont-specific FIA data for this </w:t>
        </w:r>
        <w:r w:rsidR="00E1491C" w:rsidDel="00BF6E6C">
          <w:t>assessment, noting that “</w:t>
        </w:r>
        <w:r w:rsidR="0054037C" w:rsidRPr="0054037C" w:rsidDel="00BF6E6C">
          <w:t>FPR is happy to facilitate access to FIA data upon request.</w:t>
        </w:r>
        <w:r w:rsidR="00E1491C" w:rsidDel="00BF6E6C">
          <w:t>”</w:t>
        </w:r>
      </w:moveFrom>
      <w:moveFromRangeEnd w:id="86"/>
      <w:commentRangeEnd w:id="87"/>
      <w:r w:rsidR="00F723E7">
        <w:rPr>
          <w:rStyle w:val="CommentReference"/>
        </w:rPr>
        <w:commentReference w:id="87"/>
      </w:r>
    </w:p>
    <w:p w14:paraId="6C36FA9E" w14:textId="4D03CA4F" w:rsidR="008A6FCF" w:rsidRDefault="00BF6E6C" w:rsidP="005072A1">
      <w:ins w:id="89" w:author="Catherine Morris" w:date="2025-01-06T13:02:00Z" w16du:dateUtc="2025-01-06T18:02:00Z">
        <w:r>
          <w:t>TAG members also suggest</w:t>
        </w:r>
      </w:ins>
      <w:ins w:id="90" w:author="Catherine Morris" w:date="2025-01-06T13:03:00Z" w16du:dateUtc="2025-01-06T18:03:00Z">
        <w:r>
          <w:t xml:space="preserve">ed that </w:t>
        </w:r>
      </w:ins>
      <w:r w:rsidR="00673611">
        <w:t xml:space="preserve">GWPbio </w:t>
      </w:r>
      <w:del w:id="91" w:author="Catherine Morris" w:date="2025-01-06T14:26:00Z" w16du:dateUtc="2025-01-06T19:26:00Z">
        <w:r w:rsidR="00673611" w:rsidDel="000D071C">
          <w:delText xml:space="preserve">may </w:delText>
        </w:r>
      </w:del>
      <w:r w:rsidR="00987782">
        <w:t>require</w:t>
      </w:r>
      <w:ins w:id="92" w:author="Catherine Morris" w:date="2025-01-06T14:26:00Z" w16du:dateUtc="2025-01-06T19:26:00Z">
        <w:r w:rsidR="000D071C">
          <w:t>s</w:t>
        </w:r>
      </w:ins>
      <w:r w:rsidR="00987782">
        <w:t xml:space="preserve"> different assumptions for tree species mix</w:t>
      </w:r>
      <w:r w:rsidR="003D553B">
        <w:t>es</w:t>
      </w:r>
      <w:r w:rsidR="00987782">
        <w:t xml:space="preserve"> for pellets</w:t>
      </w:r>
      <w:r w:rsidR="007128DA">
        <w:t xml:space="preserve"> not </w:t>
      </w:r>
      <w:r w:rsidR="00987782">
        <w:t xml:space="preserve">sourced </w:t>
      </w:r>
      <w:r w:rsidR="00DB6A76">
        <w:t>from</w:t>
      </w:r>
      <w:r w:rsidR="00987782">
        <w:t xml:space="preserve"> Vermont forests. </w:t>
      </w:r>
      <w:r w:rsidR="00720BC3">
        <w:t xml:space="preserve">The </w:t>
      </w:r>
      <w:r w:rsidR="00CD4FD5">
        <w:t xml:space="preserve">TAG has not identified reliable data </w:t>
      </w:r>
      <w:r w:rsidR="001A7E1F">
        <w:t xml:space="preserve">on where </w:t>
      </w:r>
      <w:r w:rsidR="00CD4FD5">
        <w:t>pellets burned in Vermont</w:t>
      </w:r>
      <w:r w:rsidR="001A7E1F">
        <w:t xml:space="preserve"> are sourced. A</w:t>
      </w:r>
      <w:r w:rsidR="00CD4FD5">
        <w:t>necdotal information</w:t>
      </w:r>
      <w:r w:rsidR="00190B3D">
        <w:t xml:space="preserve"> </w:t>
      </w:r>
      <w:r w:rsidR="00B21ED5">
        <w:t>(NESCAUM communication with VT DEC)</w:t>
      </w:r>
      <w:r w:rsidR="00CD4FD5">
        <w:t xml:space="preserve"> suggests that </w:t>
      </w:r>
      <w:ins w:id="93" w:author="Catherine Morris" w:date="2025-01-06T13:07:00Z" w16du:dateUtc="2025-01-06T18:07:00Z">
        <w:r w:rsidR="00F723E7">
          <w:t xml:space="preserve">there is only one pellet producer in Vermont and </w:t>
        </w:r>
      </w:ins>
      <w:r w:rsidR="00CD4FD5" w:rsidRPr="00CD4FD5">
        <w:t xml:space="preserve">most </w:t>
      </w:r>
      <w:del w:id="94" w:author="Catherine Morris" w:date="2025-01-06T13:07:00Z" w16du:dateUtc="2025-01-06T18:07:00Z">
        <w:r w:rsidR="00CD4FD5" w:rsidRPr="00CD4FD5" w:rsidDel="00F723E7">
          <w:delText xml:space="preserve">pellets </w:delText>
        </w:r>
        <w:r w:rsidR="00CD4FD5" w:rsidDel="00F723E7">
          <w:delText xml:space="preserve">produced in Vermont </w:delText>
        </w:r>
        <w:r w:rsidR="00CD4FD5" w:rsidRPr="00CD4FD5" w:rsidDel="00F723E7">
          <w:delText>are sold to Boston and N</w:delText>
        </w:r>
        <w:r w:rsidR="00CD4FD5" w:rsidDel="00F723E7">
          <w:delText>ew York</w:delText>
        </w:r>
        <w:r w:rsidR="00CD4FD5" w:rsidRPr="00CD4FD5" w:rsidDel="00F723E7">
          <w:delText xml:space="preserve"> as a boutique product</w:delText>
        </w:r>
      </w:del>
      <w:ins w:id="95" w:author="Catherine Morris" w:date="2025-01-06T13:07:00Z" w16du:dateUtc="2025-01-06T18:07:00Z">
        <w:r w:rsidR="00F723E7">
          <w:t>of it</w:t>
        </w:r>
      </w:ins>
      <w:ins w:id="96" w:author="Catherine Morris" w:date="2025-01-06T13:08:00Z" w16du:dateUtc="2025-01-06T18:08:00Z">
        <w:r w:rsidR="00F723E7">
          <w:t>s production is sold out of state</w:t>
        </w:r>
      </w:ins>
      <w:r w:rsidR="00CD4FD5" w:rsidRPr="00CD4FD5">
        <w:t xml:space="preserve">, </w:t>
      </w:r>
      <w:r w:rsidR="00CD4FD5">
        <w:t>while</w:t>
      </w:r>
      <w:r w:rsidR="00CD4FD5" w:rsidRPr="00CD4FD5">
        <w:t xml:space="preserve"> most pellets used in V</w:t>
      </w:r>
      <w:r w:rsidR="00CD4FD5">
        <w:t>ermont</w:t>
      </w:r>
      <w:r w:rsidR="00CD4FD5" w:rsidRPr="00CD4FD5">
        <w:t xml:space="preserve"> are imported</w:t>
      </w:r>
      <w:ins w:id="97" w:author="Catherine Morris" w:date="2025-01-06T13:08:00Z" w16du:dateUtc="2025-01-06T18:08:00Z">
        <w:r w:rsidR="00F723E7">
          <w:t>.</w:t>
        </w:r>
      </w:ins>
      <w:del w:id="98" w:author="Catherine Morris" w:date="2025-01-06T13:08:00Z" w16du:dateUtc="2025-01-06T18:08:00Z">
        <w:r w:rsidR="00CD4FD5" w:rsidRPr="00CD4FD5" w:rsidDel="00F723E7">
          <w:delText xml:space="preserve"> from </w:delText>
        </w:r>
        <w:r w:rsidR="00CD4FD5" w:rsidDel="00F723E7">
          <w:delText>Canada</w:delText>
        </w:r>
      </w:del>
      <w:del w:id="99" w:author="Emily Levin" w:date="2025-01-06T20:36:00Z" w16du:dateUtc="2025-01-07T01:36:00Z">
        <w:r w:rsidR="00CD4FD5" w:rsidDel="00DF35E0">
          <w:delText>.</w:delText>
        </w:r>
      </w:del>
      <w:r w:rsidR="00CD4FD5">
        <w:t xml:space="preserve"> </w:t>
      </w:r>
      <w:ins w:id="100" w:author="Catherine Morris" w:date="2025-01-06T13:08:00Z" w16du:dateUtc="2025-01-06T18:08:00Z">
        <w:r w:rsidR="00F723E7">
          <w:t xml:space="preserve">As a result, it is more appropriate, especially in the early years of implementation of Vermont’s credit system to reflect </w:t>
        </w:r>
      </w:ins>
      <w:r w:rsidR="00175704">
        <w:t xml:space="preserve"> </w:t>
      </w:r>
      <w:ins w:id="101" w:author="Emily Levin" w:date="2025-01-06T20:37:00Z" w16du:dateUtc="2025-01-07T01:37:00Z">
        <w:r w:rsidR="00DF35E0">
          <w:t>reasonable assumptions</w:t>
        </w:r>
      </w:ins>
      <w:ins w:id="102" w:author="Catherine Morris" w:date="2025-01-06T13:08:00Z" w16du:dateUtc="2025-01-06T18:08:00Z">
        <w:r w:rsidR="00F723E7">
          <w:t xml:space="preserve"> of forest species type</w:t>
        </w:r>
      </w:ins>
      <w:ins w:id="103" w:author="Emily Levin" w:date="2025-01-06T20:37:00Z" w16du:dateUtc="2025-01-07T01:37:00Z">
        <w:r w:rsidR="00A563EA">
          <w:t xml:space="preserve"> for pellets sold in Vermont</w:t>
        </w:r>
      </w:ins>
      <w:ins w:id="104" w:author="Catherine Morris" w:date="2025-01-06T13:08:00Z" w16du:dateUtc="2025-01-06T18:08:00Z">
        <w:r w:rsidR="00F723E7">
          <w:t xml:space="preserve">. </w:t>
        </w:r>
      </w:ins>
      <w:r w:rsidR="00CD4FD5">
        <w:t xml:space="preserve">Opinion Dynamics’ second draft TRM proposed </w:t>
      </w:r>
      <w:r w:rsidR="00BC5732">
        <w:t xml:space="preserve">to update the eligibility criteria for pellets </w:t>
      </w:r>
      <w:r w:rsidR="00C36199">
        <w:t xml:space="preserve">to require that they be imported from North America rather than from </w:t>
      </w:r>
      <w:r w:rsidR="008A6FCF">
        <w:t>“the northeast</w:t>
      </w:r>
      <w:r w:rsidR="00C36199">
        <w:t>.”</w:t>
      </w:r>
      <w:r w:rsidR="00264D44">
        <w:t xml:space="preserve"> </w:t>
      </w:r>
      <w:del w:id="105" w:author="Catherine Morris" w:date="2025-01-06T13:07:00Z" w16du:dateUtc="2025-01-06T18:07:00Z">
        <w:r w:rsidR="00264D44" w:rsidDel="00F723E7">
          <w:delText>The TAG supports this change.</w:delText>
        </w:r>
      </w:del>
      <w:ins w:id="106" w:author="Catherine Morris" w:date="2025-01-06T14:18:00Z" w16du:dateUtc="2025-01-06T19:18:00Z">
        <w:r w:rsidR="001A24BF">
          <w:t xml:space="preserve">The TAG acknowledges that the pellet market is dynamic and will change over time and </w:t>
        </w:r>
      </w:ins>
      <w:ins w:id="107" w:author="Catherine Morris" w:date="2025-01-06T13:11:00Z" w16du:dateUtc="2025-01-06T18:11:00Z">
        <w:r w:rsidR="00F723E7">
          <w:t>recommends that the wood species mix be determi</w:t>
        </w:r>
      </w:ins>
      <w:ins w:id="108" w:author="Catherine Morris" w:date="2025-01-06T13:12:00Z" w16du:dateUtc="2025-01-06T18:12:00Z">
        <w:r w:rsidR="00F723E7">
          <w:t xml:space="preserve">ned based on the best available data </w:t>
        </w:r>
      </w:ins>
      <w:ins w:id="109" w:author="Catherine Morris" w:date="2025-01-06T13:24:00Z" w16du:dateUtc="2025-01-06T18:24:00Z">
        <w:r w:rsidR="006966B9">
          <w:t xml:space="preserve">or a close approximation </w:t>
        </w:r>
      </w:ins>
      <w:ins w:id="110" w:author="Catherine Morris" w:date="2025-01-06T13:12:00Z" w16du:dateUtc="2025-01-06T18:12:00Z">
        <w:r w:rsidR="00F723E7">
          <w:t>o</w:t>
        </w:r>
      </w:ins>
      <w:ins w:id="111" w:author="Catherine Morris" w:date="2025-01-06T13:24:00Z" w16du:dateUtc="2025-01-06T18:24:00Z">
        <w:r w:rsidR="006966B9">
          <w:t>f</w:t>
        </w:r>
      </w:ins>
      <w:ins w:id="112" w:author="Catherine Morris" w:date="2025-01-06T13:12:00Z" w16du:dateUtc="2025-01-06T18:12:00Z">
        <w:r w:rsidR="00F723E7">
          <w:t xml:space="preserve"> </w:t>
        </w:r>
      </w:ins>
      <w:ins w:id="113" w:author="Catherine Morris" w:date="2025-01-06T14:20:00Z" w16du:dateUtc="2025-01-06T19:20:00Z">
        <w:r w:rsidR="001A24BF">
          <w:t>bulk and bagged</w:t>
        </w:r>
      </w:ins>
      <w:ins w:id="114" w:author="Catherine Morris" w:date="2025-01-06T13:12:00Z" w16du:dateUtc="2025-01-06T18:12:00Z">
        <w:r w:rsidR="00F723E7">
          <w:t xml:space="preserve"> pellet sales in Vermont and updated as more data becomes available.</w:t>
        </w:r>
      </w:ins>
      <w:ins w:id="115" w:author="Catherine Morris" w:date="2025-01-06T14:17:00Z" w16du:dateUtc="2025-01-06T19:17:00Z">
        <w:r w:rsidR="001A24BF">
          <w:t xml:space="preserve"> </w:t>
        </w:r>
      </w:ins>
    </w:p>
    <w:p w14:paraId="0E3259D5" w14:textId="09E66D10" w:rsidR="00B6792E" w:rsidRDefault="009A06CD" w:rsidP="00F423CB">
      <w:r>
        <w:t>On the second issue, t</w:t>
      </w:r>
      <w:r w:rsidR="00264D44">
        <w:t xml:space="preserve">he TAG </w:t>
      </w:r>
      <w:r w:rsidR="00B153B2">
        <w:t xml:space="preserve">has not </w:t>
      </w:r>
      <w:r w:rsidR="00317498">
        <w:t>reached an</w:t>
      </w:r>
      <w:r w:rsidR="007418A3">
        <w:t xml:space="preserve"> agreement on whether, and to what extent, pellets </w:t>
      </w:r>
      <w:ins w:id="116" w:author="Catherine Morris" w:date="2025-01-06T14:21:00Z" w16du:dateUtc="2025-01-06T19:21:00Z">
        <w:r w:rsidR="001A24BF">
          <w:t xml:space="preserve">are sourced from </w:t>
        </w:r>
      </w:ins>
      <w:ins w:id="117" w:author="Catherine Morris" w:date="2025-01-06T14:22:00Z" w16du:dateUtc="2025-01-06T19:22:00Z">
        <w:r w:rsidR="001A24BF">
          <w:t xml:space="preserve">mill waste and harvest management residues. </w:t>
        </w:r>
      </w:ins>
      <w:del w:id="118" w:author="Catherine Morris" w:date="2025-01-06T14:22:00Z" w16du:dateUtc="2025-01-06T19:22:00Z">
        <w:r w:rsidR="007418A3" w:rsidDel="001A24BF">
          <w:delText>should be considered a waste produc</w:delText>
        </w:r>
        <w:r w:rsidR="00F90E37" w:rsidDel="001A24BF">
          <w:delText>t</w:delText>
        </w:r>
        <w:r w:rsidR="007418A3" w:rsidDel="001A24BF">
          <w:delText xml:space="preserve"> or residue.</w:delText>
        </w:r>
        <w:r w:rsidR="00F90E37" w:rsidDel="001A24BF">
          <w:delText xml:space="preserve"> </w:delText>
        </w:r>
      </w:del>
      <w:r w:rsidR="00F90E37">
        <w:t xml:space="preserve">TAG members have identified several sources that could </w:t>
      </w:r>
      <w:r w:rsidR="00B6792E">
        <w:t>be useful to review to inform this determination:</w:t>
      </w:r>
    </w:p>
    <w:p w14:paraId="50986E0B" w14:textId="402295F3" w:rsidR="00E61FC0" w:rsidRPr="00D033A7" w:rsidRDefault="0058095F" w:rsidP="00D033A7">
      <w:pPr>
        <w:pStyle w:val="ListParagraph"/>
        <w:numPr>
          <w:ilvl w:val="0"/>
          <w:numId w:val="14"/>
        </w:numPr>
      </w:pPr>
      <w:r>
        <w:t xml:space="preserve">Buckholz, Thomas et al. “Wood Pellet Heat from Northeastern US Forests.” </w:t>
      </w:r>
      <w:r w:rsidRPr="00D033A7">
        <w:rPr>
          <w:i/>
          <w:iCs/>
        </w:rPr>
        <w:t>Energy</w:t>
      </w:r>
      <w:r>
        <w:t xml:space="preserve">, vol. 141, December 15, 2017, pp. </w:t>
      </w:r>
      <w:r w:rsidRPr="00D033A7">
        <w:t>483-491</w:t>
      </w:r>
      <w:r>
        <w:t xml:space="preserve">. </w:t>
      </w:r>
      <w:hyperlink r:id="rId15" w:history="1">
        <w:r w:rsidRPr="00CE04A3">
          <w:rPr>
            <w:rStyle w:val="Hyperlink"/>
          </w:rPr>
          <w:t>https://doi.org/10.1016/j.energy.2017.09.062</w:t>
        </w:r>
      </w:hyperlink>
      <w:r>
        <w:t xml:space="preserve">. </w:t>
      </w:r>
      <w:r w:rsidR="00940DA2">
        <w:t>Paper references “an industry-average feedstock mix consisting of equal parts of</w:t>
      </w:r>
      <w:r w:rsidR="00D033A7">
        <w:t xml:space="preserve"> </w:t>
      </w:r>
      <w:r w:rsidR="00940DA2">
        <w:t xml:space="preserve">sawmill residues and pulpwood-quality wood.” </w:t>
      </w:r>
      <w:r w:rsidR="00D033A7">
        <w:t xml:space="preserve">The paper further details: </w:t>
      </w:r>
      <w:r w:rsidR="00264C98">
        <w:t>“</w:t>
      </w:r>
      <w:r w:rsidR="00DE221F">
        <w:t xml:space="preserve">Based on the survey results, pellet mills in the region </w:t>
      </w:r>
      <w:r w:rsidR="00713761">
        <w:t>[</w:t>
      </w:r>
      <w:r w:rsidR="00315A26">
        <w:t xml:space="preserve">Maine, New Hampshire, Vermont, and New York] </w:t>
      </w:r>
      <w:r w:rsidR="00DE221F">
        <w:t>fall into three categories of feedstock inputs: 1) 100% pulpwood and small</w:t>
      </w:r>
      <w:r w:rsidR="00315A26" w:rsidRPr="00315A26">
        <w:t xml:space="preserve"> </w:t>
      </w:r>
      <w:r w:rsidR="00315A26">
        <w:t xml:space="preserve">diameter trees; 2) 100% sawmill residue; and 3) some combination of pulpwood/small diameter trees and sawmill residue. While individual facilities vary in terms of feedstock inputs, 55.7% of total feedstock consumption by the nine facilities came from forest harvesting operations, 43.8% </w:t>
      </w:r>
      <w:r w:rsidR="00315A26">
        <w:lastRenderedPageBreak/>
        <w:t xml:space="preserve">from sawmill residues (primary and secondary), and 0.5% from other sources such as municipal waste and landscaping/yard trimming. </w:t>
      </w:r>
    </w:p>
    <w:p w14:paraId="0A91340A" w14:textId="32B02AAB" w:rsidR="00CB363A" w:rsidRDefault="0058095F" w:rsidP="007C3453">
      <w:pPr>
        <w:pStyle w:val="ListParagraph"/>
        <w:numPr>
          <w:ilvl w:val="0"/>
          <w:numId w:val="14"/>
        </w:numPr>
      </w:pPr>
      <w:r w:rsidRPr="006B3C7E">
        <w:t xml:space="preserve">Rodriguez Franco, Carlos. “Forest Biomass Potential for Wood Pellets Production in the United States of America for Exportation.” </w:t>
      </w:r>
      <w:r w:rsidRPr="006B3C7E">
        <w:rPr>
          <w:i/>
          <w:iCs/>
        </w:rPr>
        <w:t>Biofuels</w:t>
      </w:r>
      <w:r w:rsidRPr="006B3C7E">
        <w:t xml:space="preserve">, vol. 13, no. 8, 2022, pp. 983-94, </w:t>
      </w:r>
      <w:hyperlink r:id="rId16" w:history="1">
        <w:r w:rsidRPr="00CE04A3">
          <w:rPr>
            <w:rStyle w:val="Hyperlink"/>
          </w:rPr>
          <w:t>https://www.fs.usda.gov/research/publications/jrnl/wo_2022_rodriguez-franco_001.pdf</w:t>
        </w:r>
      </w:hyperlink>
      <w:r>
        <w:t xml:space="preserve">. </w:t>
      </w:r>
      <w:r w:rsidR="00C118F0">
        <w:t>This paper focuses on pellet production in the U.S. Southeast for exp</w:t>
      </w:r>
      <w:r w:rsidR="00AF336D">
        <w:t>o</w:t>
      </w:r>
      <w:r w:rsidR="00C118F0">
        <w:t>rt</w:t>
      </w:r>
      <w:r w:rsidR="00BE0913">
        <w:t xml:space="preserve">, noting, </w:t>
      </w:r>
      <w:r w:rsidR="00422572">
        <w:t>“</w:t>
      </w:r>
      <w:r w:rsidR="00BE0913">
        <w:t>w</w:t>
      </w:r>
      <w:r w:rsidR="00422572">
        <w:t>ood pellets in the U.S. are mostly manufactured from forest residues or low-grade, low-quality logging and sawmill byproducts that would otherwise go to waste (i.e. tree tops and limbs, thinning treatments, mill residues such as sawdust or bark, low-quality wood).</w:t>
      </w:r>
      <w:r w:rsidR="00871119">
        <w:t xml:space="preserve">” </w:t>
      </w:r>
    </w:p>
    <w:p w14:paraId="2C8B2BBF" w14:textId="56FCC9F8" w:rsidR="006966B9" w:rsidRDefault="0058095F" w:rsidP="006966B9">
      <w:pPr>
        <w:pStyle w:val="ListParagraph"/>
        <w:numPr>
          <w:ilvl w:val="0"/>
          <w:numId w:val="14"/>
        </w:numPr>
        <w:rPr>
          <w:ins w:id="119" w:author="Catherine Morris" w:date="2025-01-06T13:51:00Z" w16du:dateUtc="2025-01-06T18:51:00Z"/>
        </w:rPr>
      </w:pPr>
      <w:r w:rsidRPr="006B3C7E">
        <w:t xml:space="preserve">Spelter, Henry et al. </w:t>
      </w:r>
      <w:r w:rsidRPr="006B3C7E">
        <w:rPr>
          <w:i/>
          <w:iCs/>
        </w:rPr>
        <w:t>North America’s Wood Pellet Sector</w:t>
      </w:r>
      <w:r w:rsidRPr="006B3C7E">
        <w:t xml:space="preserve">. USDA, Forest Service, Forest Products Laboratory, 2009, </w:t>
      </w:r>
      <w:hyperlink r:id="rId17" w:history="1">
        <w:r w:rsidRPr="00CE04A3">
          <w:rPr>
            <w:rStyle w:val="Hyperlink"/>
          </w:rPr>
          <w:t>https://doi.org/10.2737/FPL-RP-656</w:t>
        </w:r>
      </w:hyperlink>
      <w:r>
        <w:t xml:space="preserve">. </w:t>
      </w:r>
      <w:r w:rsidR="00AF336D">
        <w:t xml:space="preserve">This 2009 paper </w:t>
      </w:r>
      <w:r w:rsidR="00703BF0">
        <w:t xml:space="preserve">says, </w:t>
      </w:r>
      <w:r w:rsidR="00BC4800">
        <w:t>“</w:t>
      </w:r>
      <w:r w:rsidR="00BC4800" w:rsidRPr="00BC4800">
        <w:t>Over two-thirds of the fiber used in pellet manufacturing was sawmill residues (Fig. 5). Other secondary wood</w:t>
      </w:r>
      <w:r w:rsidR="008C343E">
        <w:t xml:space="preserve"> </w:t>
      </w:r>
      <w:r w:rsidR="00D64B2B" w:rsidRPr="00D64B2B">
        <w:t>manufacturing facilities, such as furniture and millwork factories, supplied 14% of fiber, reflecting the large share of pellet plants located in predominantly hardwood-growing regions where furniture activity is greatest. Sixteen percent was green material sourced from pulpwood or logging residues.</w:t>
      </w:r>
      <w:r w:rsidR="00D64B2B">
        <w:t xml:space="preserve">” </w:t>
      </w:r>
      <w:r w:rsidR="00703BF0">
        <w:t xml:space="preserve">However, it also indicates that production of pellets using roundwood feedstock was growing as of 2009, noting </w:t>
      </w:r>
      <w:r w:rsidR="00842EE9">
        <w:t>“a</w:t>
      </w:r>
      <w:r w:rsidR="00842EE9" w:rsidRPr="00842EE9">
        <w:t xml:space="preserve"> number of new mills have been built to process chipped roundwood and have capacities three to four times as large</w:t>
      </w:r>
      <w:r w:rsidR="00703BF0">
        <w:t>.”</w:t>
      </w:r>
      <w:ins w:id="120" w:author="Catherine Morris" w:date="2025-01-06T13:25:00Z" w16du:dateUtc="2025-01-06T18:25:00Z">
        <w:r w:rsidR="006966B9">
          <w:br/>
        </w:r>
      </w:ins>
    </w:p>
    <w:p w14:paraId="3D281B93" w14:textId="10E042E3" w:rsidR="00950E93" w:rsidRDefault="00764212">
      <w:pPr>
        <w:pStyle w:val="ListParagraph"/>
        <w:ind w:left="0"/>
        <w:rPr>
          <w:ins w:id="121" w:author="Catherine Morris" w:date="2025-01-06T13:38:00Z" w16du:dateUtc="2025-01-06T18:38:00Z"/>
        </w:rPr>
        <w:pPrChange w:id="122" w:author="Rick Weston" w:date="2025-01-06T16:37:00Z" w16du:dateUtc="2025-01-06T21:37:00Z">
          <w:pPr/>
        </w:pPrChange>
      </w:pPr>
      <w:ins w:id="123" w:author="Rick Weston" w:date="2025-01-06T16:34:00Z" w16du:dateUtc="2025-01-06T21:34:00Z">
        <w:r>
          <w:t xml:space="preserve">Not taken up in this document is the question </w:t>
        </w:r>
      </w:ins>
      <w:ins w:id="124" w:author="Rick Weston" w:date="2025-01-06T16:35:00Z" w16du:dateUtc="2025-01-06T21:35:00Z">
        <w:r>
          <w:t>of</w:t>
        </w:r>
      </w:ins>
      <w:ins w:id="125" w:author="Catherine Morris" w:date="2025-01-06T14:23:00Z" w16du:dateUtc="2025-01-06T19:23:00Z">
        <w:r w:rsidR="001A24BF">
          <w:t xml:space="preserve"> how to calculate the GWPbio for </w:t>
        </w:r>
      </w:ins>
      <w:ins w:id="126" w:author="Emily Levin" w:date="2025-01-06T20:38:00Z" w16du:dateUtc="2025-01-07T01:38:00Z">
        <w:r w:rsidR="00156A9E">
          <w:t xml:space="preserve">pellets sourced from </w:t>
        </w:r>
      </w:ins>
      <w:ins w:id="127" w:author="Catherine Morris" w:date="2025-01-06T15:11:00Z" w16du:dateUtc="2025-01-06T20:11:00Z">
        <w:r w:rsidR="006048AB">
          <w:t>mill</w:t>
        </w:r>
      </w:ins>
      <w:r w:rsidR="00866FAE">
        <w:t xml:space="preserve">, </w:t>
      </w:r>
      <w:ins w:id="128" w:author="Catherine Morris" w:date="2025-01-06T14:36:00Z" w16du:dateUtc="2025-01-06T19:36:00Z">
        <w:r w:rsidR="00F26D1D">
          <w:t xml:space="preserve">forest </w:t>
        </w:r>
      </w:ins>
      <w:ins w:id="129" w:author="Catherine Morris" w:date="2025-01-06T14:23:00Z" w16du:dateUtc="2025-01-06T19:23:00Z">
        <w:r w:rsidR="001A24BF">
          <w:t xml:space="preserve">harvest </w:t>
        </w:r>
      </w:ins>
      <w:ins w:id="130" w:author="Catherine Morris" w:date="2025-01-06T14:36:00Z" w16du:dateUtc="2025-01-06T19:36:00Z">
        <w:r w:rsidR="00F26D1D">
          <w:t>residues</w:t>
        </w:r>
      </w:ins>
      <w:ins w:id="131" w:author="Rick Weston" w:date="2025-01-06T16:35:00Z" w16du:dateUtc="2025-01-06T21:35:00Z">
        <w:r>
          <w:t>,</w:t>
        </w:r>
      </w:ins>
      <w:ins w:id="132" w:author="Catherine Morris" w:date="2025-01-06T14:36:00Z" w16du:dateUtc="2025-01-06T19:36:00Z">
        <w:r w:rsidR="00F26D1D">
          <w:t xml:space="preserve"> </w:t>
        </w:r>
      </w:ins>
      <w:r w:rsidR="00866FAE">
        <w:t>or</w:t>
      </w:r>
      <w:ins w:id="133" w:author="Catherine Morris" w:date="2025-01-06T14:36:00Z" w16du:dateUtc="2025-01-06T19:36:00Z">
        <w:r w:rsidR="00F26D1D">
          <w:t xml:space="preserve"> ha</w:t>
        </w:r>
      </w:ins>
      <w:ins w:id="134" w:author="Catherine Morris" w:date="2025-01-06T14:37:00Z" w16du:dateUtc="2025-01-06T19:37:00Z">
        <w:r w:rsidR="00F26D1D">
          <w:t xml:space="preserve">rvest </w:t>
        </w:r>
      </w:ins>
      <w:ins w:id="135" w:author="Catherine Morris" w:date="2025-01-06T14:23:00Z" w16du:dateUtc="2025-01-06T19:23:00Z">
        <w:r w:rsidR="001A24BF">
          <w:t xml:space="preserve">management </w:t>
        </w:r>
      </w:ins>
      <w:ins w:id="136" w:author="Catherine Morris" w:date="2025-01-06T14:37:00Z" w16du:dateUtc="2025-01-06T19:37:00Z">
        <w:r w:rsidR="00F26D1D">
          <w:t>practices</w:t>
        </w:r>
      </w:ins>
      <w:ins w:id="137" w:author="Catherine Morris" w:date="2025-01-06T14:23:00Z" w16du:dateUtc="2025-01-06T19:23:00Z">
        <w:r w:rsidR="001A24BF">
          <w:t xml:space="preserve">. </w:t>
        </w:r>
      </w:ins>
      <w:ins w:id="138" w:author="Rick Weston" w:date="2025-01-06T16:35:00Z" w16du:dateUtc="2025-01-06T21:35:00Z">
        <w:r>
          <w:t xml:space="preserve">The TAG </w:t>
        </w:r>
      </w:ins>
      <w:ins w:id="139" w:author="Rick Weston" w:date="2025-01-06T16:36:00Z" w16du:dateUtc="2025-01-06T21:36:00Z">
        <w:r>
          <w:t xml:space="preserve">discussed these questions at length, but, </w:t>
        </w:r>
        <w:proofErr w:type="gramStart"/>
        <w:r>
          <w:t>as yet</w:t>
        </w:r>
        <w:proofErr w:type="gramEnd"/>
        <w:r>
          <w:t xml:space="preserve">, has not come to broad shared understanding of the </w:t>
        </w:r>
      </w:ins>
      <w:ins w:id="140" w:author="Rick Weston" w:date="2025-01-06T16:37:00Z" w16du:dateUtc="2025-01-06T21:37:00Z">
        <w:r>
          <w:t>best approaches for doing so.</w:t>
        </w:r>
        <w:r w:rsidDel="00764212">
          <w:t xml:space="preserve"> </w:t>
        </w:r>
      </w:ins>
    </w:p>
    <w:p w14:paraId="79155F14" w14:textId="726ECD4A" w:rsidR="006966B9" w:rsidRDefault="006966B9" w:rsidP="00764212"/>
    <w:sectPr w:rsidR="006966B9">
      <w:footerReference w:type="default" r:id="rId18"/>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31" w:author="Catherine Morris" w:date="2025-01-06T12:39:00Z" w:initials="CM">
    <w:p w14:paraId="4A512799" w14:textId="624E0354" w:rsidR="000D4040" w:rsidRDefault="000D4040" w:rsidP="000D4040">
      <w:r>
        <w:rPr>
          <w:rStyle w:val="CommentReference"/>
        </w:rPr>
        <w:annotationRef/>
      </w:r>
      <w:r>
        <w:rPr>
          <w:color w:val="000000"/>
          <w:sz w:val="20"/>
          <w:szCs w:val="20"/>
        </w:rPr>
        <w:t>This was non controversial.</w:t>
      </w:r>
    </w:p>
  </w:comment>
  <w:comment w:id="43" w:author="Catherine Morris" w:date="2025-01-06T14:13:00Z" w:initials="CM">
    <w:p w14:paraId="30F80D60" w14:textId="77777777" w:rsidR="00AC7811" w:rsidRDefault="00AC7811" w:rsidP="00AC7811">
      <w:r>
        <w:rPr>
          <w:rStyle w:val="CommentReference"/>
        </w:rPr>
        <w:annotationRef/>
      </w:r>
      <w:r>
        <w:rPr>
          <w:color w:val="000000"/>
          <w:sz w:val="20"/>
          <w:szCs w:val="20"/>
        </w:rPr>
        <w:t>There are 2 different issues here: 1) what is the mix of mill waste to harvest residue and 2) whether harvest residues should be treated as waste and assigned zero GWPbio</w:t>
      </w:r>
    </w:p>
  </w:comment>
  <w:comment w:id="87" w:author="Catherine Morris" w:date="2025-01-06T13:10:00Z" w:initials="CM">
    <w:p w14:paraId="255226F1" w14:textId="491E688B" w:rsidR="00F723E7" w:rsidRDefault="00F723E7" w:rsidP="00F723E7">
      <w:r>
        <w:rPr>
          <w:rStyle w:val="CommentReference"/>
        </w:rPr>
        <w:annotationRef/>
      </w:r>
      <w:r>
        <w:rPr>
          <w:color w:val="000000"/>
          <w:sz w:val="20"/>
          <w:szCs w:val="20"/>
        </w:rPr>
        <w:t>Moved to footnote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A512799" w15:done="0"/>
  <w15:commentEx w15:paraId="30F80D60" w15:done="0"/>
  <w15:commentEx w15:paraId="255226F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3417A59" w16cex:dateUtc="2025-01-06T17:39:00Z"/>
  <w16cex:commentExtensible w16cex:durableId="4EA55C02" w16cex:dateUtc="2025-01-06T19:13:00Z"/>
  <w16cex:commentExtensible w16cex:durableId="4BCDDA7C" w16cex:dateUtc="2025-01-06T18: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A512799" w16cid:durableId="43417A59"/>
  <w16cid:commentId w16cid:paraId="30F80D60" w16cid:durableId="4EA55C02"/>
  <w16cid:commentId w16cid:paraId="255226F1" w16cid:durableId="4BCDDA7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AD27B4" w14:textId="77777777" w:rsidR="00AF4E5C" w:rsidRDefault="00AF4E5C" w:rsidP="0089204F">
      <w:pPr>
        <w:spacing w:after="0" w:line="240" w:lineRule="auto"/>
      </w:pPr>
      <w:r>
        <w:separator/>
      </w:r>
    </w:p>
  </w:endnote>
  <w:endnote w:type="continuationSeparator" w:id="0">
    <w:p w14:paraId="2D7E7C0A" w14:textId="77777777" w:rsidR="00AF4E5C" w:rsidRDefault="00AF4E5C" w:rsidP="00892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 w:name="+mn-ea">
    <w:panose1 w:val="020B0604020202020204"/>
    <w:charset w:val="00"/>
    <w:family w:val="roman"/>
    <w:notTrueType/>
    <w:pitch w:val="default"/>
  </w:font>
  <w:font w:name="+mn-cs">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48858202"/>
      <w:docPartObj>
        <w:docPartGallery w:val="Page Numbers (Bottom of Page)"/>
        <w:docPartUnique/>
      </w:docPartObj>
    </w:sdtPr>
    <w:sdtEndPr>
      <w:rPr>
        <w:noProof/>
      </w:rPr>
    </w:sdtEndPr>
    <w:sdtContent>
      <w:p w14:paraId="5A544699" w14:textId="2622EF07" w:rsidR="00E1491C" w:rsidRDefault="00E1491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DA99F0F" w14:textId="77777777" w:rsidR="00E1491C" w:rsidRDefault="00E149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58E72B" w14:textId="77777777" w:rsidR="00AF4E5C" w:rsidRDefault="00AF4E5C" w:rsidP="0089204F">
      <w:pPr>
        <w:spacing w:after="0" w:line="240" w:lineRule="auto"/>
      </w:pPr>
      <w:r>
        <w:separator/>
      </w:r>
    </w:p>
  </w:footnote>
  <w:footnote w:type="continuationSeparator" w:id="0">
    <w:p w14:paraId="2808029B" w14:textId="77777777" w:rsidR="00AF4E5C" w:rsidRDefault="00AF4E5C" w:rsidP="0089204F">
      <w:pPr>
        <w:spacing w:after="0" w:line="240" w:lineRule="auto"/>
      </w:pPr>
      <w:r>
        <w:continuationSeparator/>
      </w:r>
    </w:p>
  </w:footnote>
  <w:footnote w:id="1">
    <w:p w14:paraId="00226020" w14:textId="4709DA68" w:rsidR="0089204F" w:rsidRDefault="0089204F">
      <w:pPr>
        <w:pStyle w:val="FootnoteText"/>
      </w:pPr>
      <w:r>
        <w:rPr>
          <w:rStyle w:val="FootnoteReference"/>
        </w:rPr>
        <w:footnoteRef/>
      </w:r>
      <w:r>
        <w:t xml:space="preserve"> </w:t>
      </w:r>
      <w:r w:rsidR="00F2149B">
        <w:t>ANR, “</w:t>
      </w:r>
      <w:r w:rsidR="00F2149B" w:rsidRPr="00F2149B">
        <w:t>Clean Heat Standard – Wood Fuel Carbon Intensities/Emission Factors and Other Issues</w:t>
      </w:r>
      <w:r w:rsidR="00F2149B">
        <w:t xml:space="preserve">,” </w:t>
      </w:r>
      <w:r w:rsidR="00534041">
        <w:t xml:space="preserve">October 30, 2024. </w:t>
      </w:r>
    </w:p>
  </w:footnote>
  <w:footnote w:id="2">
    <w:p w14:paraId="1E73DCC7" w14:textId="6FCFE369" w:rsidR="00373A0F" w:rsidRDefault="00373A0F">
      <w:pPr>
        <w:pStyle w:val="FootnoteText"/>
      </w:pPr>
      <w:r>
        <w:rPr>
          <w:rStyle w:val="FootnoteReference"/>
        </w:rPr>
        <w:footnoteRef/>
      </w:r>
      <w:r>
        <w:t xml:space="preserve"> Opinion Dynamics, </w:t>
      </w:r>
      <w:r w:rsidR="00D261A8">
        <w:t>“</w:t>
      </w:r>
      <w:r w:rsidR="00D261A8" w:rsidRPr="00D261A8">
        <w:t>Approach to Lifecycle Analysis for Wood Products</w:t>
      </w:r>
      <w:r w:rsidR="00D261A8">
        <w:t>,”</w:t>
      </w:r>
      <w:r w:rsidR="009D142B">
        <w:t xml:space="preserve"> </w:t>
      </w:r>
      <w:r w:rsidR="009D142B">
        <w:rPr>
          <w:lang w:val="en-ZA"/>
        </w:rPr>
        <w:t xml:space="preserve">October 9, 2024. </w:t>
      </w:r>
    </w:p>
  </w:footnote>
  <w:footnote w:id="3">
    <w:p w14:paraId="5F0ABF99" w14:textId="2478D4AF" w:rsidR="001703B1" w:rsidRPr="003141E9" w:rsidRDefault="001703B1">
      <w:pPr>
        <w:pStyle w:val="FootnoteText"/>
      </w:pPr>
      <w:ins w:id="66" w:author="Catherine Morris" w:date="2025-01-06T12:54:00Z" w16du:dateUtc="2025-01-06T17:54:00Z">
        <w:r w:rsidRPr="003141E9">
          <w:rPr>
            <w:rStyle w:val="FootnoteReference"/>
          </w:rPr>
          <w:footnoteRef/>
        </w:r>
        <w:r w:rsidRPr="003141E9">
          <w:t xml:space="preserve"> To the extent that they are part of the CHS program, wood chips and cordwood are likely to be sourced from Vermont forests.</w:t>
        </w:r>
      </w:ins>
    </w:p>
  </w:footnote>
  <w:footnote w:id="4">
    <w:p w14:paraId="6EDFA3BE" w14:textId="697B3006" w:rsidR="00BF6E6C" w:rsidRPr="00764212" w:rsidRDefault="00BF6E6C">
      <w:pPr>
        <w:pStyle w:val="FootnoteText"/>
        <w:rPr>
          <w:sz w:val="18"/>
          <w:szCs w:val="18"/>
        </w:rPr>
      </w:pPr>
      <w:ins w:id="80" w:author="Catherine Morris" w:date="2025-01-06T13:00:00Z" w16du:dateUtc="2025-01-06T18:00:00Z">
        <w:r w:rsidRPr="003141E9">
          <w:rPr>
            <w:rStyle w:val="FootnoteReference"/>
            <w:rPrChange w:id="81" w:author="Emily Levin" w:date="2025-01-06T20:33:00Z" w16du:dateUtc="2025-01-07T01:33:00Z">
              <w:rPr>
                <w:rStyle w:val="FootnoteReference"/>
                <w:sz w:val="18"/>
                <w:szCs w:val="18"/>
              </w:rPr>
            </w:rPrChange>
          </w:rPr>
          <w:footnoteRef/>
        </w:r>
        <w:r w:rsidRPr="003141E9">
          <w:rPr>
            <w:rPrChange w:id="82" w:author="Emily Levin" w:date="2025-01-06T20:33:00Z" w16du:dateUtc="2025-01-07T01:33:00Z">
              <w:rPr>
                <w:sz w:val="18"/>
                <w:szCs w:val="18"/>
              </w:rPr>
            </w:rPrChange>
          </w:rPr>
          <w:t xml:space="preserve"> </w:t>
        </w:r>
      </w:ins>
      <w:moveToRangeStart w:id="83" w:author="Catherine Morris" w:date="2025-01-06T13:00:00Z" w:name="move187060827"/>
      <w:moveTo w:id="84" w:author="Catherine Morris" w:date="2025-01-06T13:00:00Z" w16du:dateUtc="2025-01-06T18:00:00Z">
        <w:r w:rsidRPr="003141E9">
          <w:rPr>
            <w:rPrChange w:id="85" w:author="Emily Levin" w:date="2025-01-06T20:33:00Z" w16du:dateUtc="2025-01-07T01:33:00Z">
              <w:rPr>
                <w:sz w:val="18"/>
                <w:szCs w:val="18"/>
              </w:rPr>
            </w:rPrChange>
          </w:rPr>
          <w:t>ANR’s issue briefing offered the following recommendation: “Should the TAG and [Opinion Dynamics] move forward with the use of GWPbio for wood fuels, we recommend that the decision process to use it, and the evidence supporting that decision, be adequately explained in the technical and supporting documentation submitted to the PUC and/or used in the CHS. We also recommend that any use of the Calculator to estimate GWPbio factors be based on the available data for Vermont’s forests, forest management, and wood utilization, and that any GWPbio estimates derived from the Calculator and used in the CHS be appropriately contextualized with respect to the limitations of the Calculator to account for Vermont-specific data.” ANR also states that Forest Inventory &amp; Analysis (FIA) data is available from the US Forest Service and recommends using Vermont-specific FIA data for this assessment, noting that “FPR is happy to facilitate access to FIA data upon request.”</w:t>
        </w:r>
      </w:moveTo>
      <w:moveToRangeEnd w:id="83"/>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F568C"/>
    <w:multiLevelType w:val="hybridMultilevel"/>
    <w:tmpl w:val="FC3054C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8B7FDB"/>
    <w:multiLevelType w:val="hybridMultilevel"/>
    <w:tmpl w:val="91501374"/>
    <w:lvl w:ilvl="0" w:tplc="C42AFAA2">
      <w:start w:val="1"/>
      <w:numFmt w:val="bullet"/>
      <w:lvlText w:val="•"/>
      <w:lvlJc w:val="left"/>
      <w:pPr>
        <w:tabs>
          <w:tab w:val="num" w:pos="720"/>
        </w:tabs>
        <w:ind w:left="720" w:hanging="360"/>
      </w:pPr>
      <w:rPr>
        <w:rFonts w:ascii="Arial" w:hAnsi="Arial" w:hint="default"/>
      </w:rPr>
    </w:lvl>
    <w:lvl w:ilvl="1" w:tplc="E4729A36">
      <w:start w:val="1"/>
      <w:numFmt w:val="bullet"/>
      <w:lvlText w:val="•"/>
      <w:lvlJc w:val="left"/>
      <w:pPr>
        <w:tabs>
          <w:tab w:val="num" w:pos="1440"/>
        </w:tabs>
        <w:ind w:left="1440" w:hanging="360"/>
      </w:pPr>
      <w:rPr>
        <w:rFonts w:ascii="Arial" w:hAnsi="Arial" w:hint="default"/>
      </w:rPr>
    </w:lvl>
    <w:lvl w:ilvl="2" w:tplc="A4026B42" w:tentative="1">
      <w:start w:val="1"/>
      <w:numFmt w:val="bullet"/>
      <w:lvlText w:val="•"/>
      <w:lvlJc w:val="left"/>
      <w:pPr>
        <w:tabs>
          <w:tab w:val="num" w:pos="2160"/>
        </w:tabs>
        <w:ind w:left="2160" w:hanging="360"/>
      </w:pPr>
      <w:rPr>
        <w:rFonts w:ascii="Arial" w:hAnsi="Arial" w:hint="default"/>
      </w:rPr>
    </w:lvl>
    <w:lvl w:ilvl="3" w:tplc="4E5C7AF6" w:tentative="1">
      <w:start w:val="1"/>
      <w:numFmt w:val="bullet"/>
      <w:lvlText w:val="•"/>
      <w:lvlJc w:val="left"/>
      <w:pPr>
        <w:tabs>
          <w:tab w:val="num" w:pos="2880"/>
        </w:tabs>
        <w:ind w:left="2880" w:hanging="360"/>
      </w:pPr>
      <w:rPr>
        <w:rFonts w:ascii="Arial" w:hAnsi="Arial" w:hint="default"/>
      </w:rPr>
    </w:lvl>
    <w:lvl w:ilvl="4" w:tplc="901ABCCC" w:tentative="1">
      <w:start w:val="1"/>
      <w:numFmt w:val="bullet"/>
      <w:lvlText w:val="•"/>
      <w:lvlJc w:val="left"/>
      <w:pPr>
        <w:tabs>
          <w:tab w:val="num" w:pos="3600"/>
        </w:tabs>
        <w:ind w:left="3600" w:hanging="360"/>
      </w:pPr>
      <w:rPr>
        <w:rFonts w:ascii="Arial" w:hAnsi="Arial" w:hint="default"/>
      </w:rPr>
    </w:lvl>
    <w:lvl w:ilvl="5" w:tplc="897A7CD8" w:tentative="1">
      <w:start w:val="1"/>
      <w:numFmt w:val="bullet"/>
      <w:lvlText w:val="•"/>
      <w:lvlJc w:val="left"/>
      <w:pPr>
        <w:tabs>
          <w:tab w:val="num" w:pos="4320"/>
        </w:tabs>
        <w:ind w:left="4320" w:hanging="360"/>
      </w:pPr>
      <w:rPr>
        <w:rFonts w:ascii="Arial" w:hAnsi="Arial" w:hint="default"/>
      </w:rPr>
    </w:lvl>
    <w:lvl w:ilvl="6" w:tplc="0A8AD5E4" w:tentative="1">
      <w:start w:val="1"/>
      <w:numFmt w:val="bullet"/>
      <w:lvlText w:val="•"/>
      <w:lvlJc w:val="left"/>
      <w:pPr>
        <w:tabs>
          <w:tab w:val="num" w:pos="5040"/>
        </w:tabs>
        <w:ind w:left="5040" w:hanging="360"/>
      </w:pPr>
      <w:rPr>
        <w:rFonts w:ascii="Arial" w:hAnsi="Arial" w:hint="default"/>
      </w:rPr>
    </w:lvl>
    <w:lvl w:ilvl="7" w:tplc="2EE68CF2" w:tentative="1">
      <w:start w:val="1"/>
      <w:numFmt w:val="bullet"/>
      <w:lvlText w:val="•"/>
      <w:lvlJc w:val="left"/>
      <w:pPr>
        <w:tabs>
          <w:tab w:val="num" w:pos="5760"/>
        </w:tabs>
        <w:ind w:left="5760" w:hanging="360"/>
      </w:pPr>
      <w:rPr>
        <w:rFonts w:ascii="Arial" w:hAnsi="Arial" w:hint="default"/>
      </w:rPr>
    </w:lvl>
    <w:lvl w:ilvl="8" w:tplc="B608C5B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D7E5258"/>
    <w:multiLevelType w:val="hybridMultilevel"/>
    <w:tmpl w:val="2092045E"/>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DA769B8"/>
    <w:multiLevelType w:val="hybridMultilevel"/>
    <w:tmpl w:val="22B85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3D2965"/>
    <w:multiLevelType w:val="hybridMultilevel"/>
    <w:tmpl w:val="E6863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625BA4"/>
    <w:multiLevelType w:val="hybridMultilevel"/>
    <w:tmpl w:val="EA74E97A"/>
    <w:lvl w:ilvl="0" w:tplc="B26A3D80">
      <w:start w:val="1"/>
      <w:numFmt w:val="bullet"/>
      <w:lvlText w:val="•"/>
      <w:lvlJc w:val="left"/>
      <w:pPr>
        <w:tabs>
          <w:tab w:val="num" w:pos="720"/>
        </w:tabs>
        <w:ind w:left="720" w:hanging="360"/>
      </w:pPr>
      <w:rPr>
        <w:rFonts w:ascii="Arial" w:hAnsi="Arial" w:hint="default"/>
      </w:rPr>
    </w:lvl>
    <w:lvl w:ilvl="1" w:tplc="C3C88B10">
      <w:start w:val="1"/>
      <w:numFmt w:val="bullet"/>
      <w:lvlText w:val="•"/>
      <w:lvlJc w:val="left"/>
      <w:pPr>
        <w:tabs>
          <w:tab w:val="num" w:pos="1440"/>
        </w:tabs>
        <w:ind w:left="1440" w:hanging="360"/>
      </w:pPr>
      <w:rPr>
        <w:rFonts w:ascii="Arial" w:hAnsi="Arial" w:hint="default"/>
      </w:rPr>
    </w:lvl>
    <w:lvl w:ilvl="2" w:tplc="5180095C" w:tentative="1">
      <w:start w:val="1"/>
      <w:numFmt w:val="bullet"/>
      <w:lvlText w:val="•"/>
      <w:lvlJc w:val="left"/>
      <w:pPr>
        <w:tabs>
          <w:tab w:val="num" w:pos="2160"/>
        </w:tabs>
        <w:ind w:left="2160" w:hanging="360"/>
      </w:pPr>
      <w:rPr>
        <w:rFonts w:ascii="Arial" w:hAnsi="Arial" w:hint="default"/>
      </w:rPr>
    </w:lvl>
    <w:lvl w:ilvl="3" w:tplc="675E0F82" w:tentative="1">
      <w:start w:val="1"/>
      <w:numFmt w:val="bullet"/>
      <w:lvlText w:val="•"/>
      <w:lvlJc w:val="left"/>
      <w:pPr>
        <w:tabs>
          <w:tab w:val="num" w:pos="2880"/>
        </w:tabs>
        <w:ind w:left="2880" w:hanging="360"/>
      </w:pPr>
      <w:rPr>
        <w:rFonts w:ascii="Arial" w:hAnsi="Arial" w:hint="default"/>
      </w:rPr>
    </w:lvl>
    <w:lvl w:ilvl="4" w:tplc="29306DDC" w:tentative="1">
      <w:start w:val="1"/>
      <w:numFmt w:val="bullet"/>
      <w:lvlText w:val="•"/>
      <w:lvlJc w:val="left"/>
      <w:pPr>
        <w:tabs>
          <w:tab w:val="num" w:pos="3600"/>
        </w:tabs>
        <w:ind w:left="3600" w:hanging="360"/>
      </w:pPr>
      <w:rPr>
        <w:rFonts w:ascii="Arial" w:hAnsi="Arial" w:hint="default"/>
      </w:rPr>
    </w:lvl>
    <w:lvl w:ilvl="5" w:tplc="33E43800" w:tentative="1">
      <w:start w:val="1"/>
      <w:numFmt w:val="bullet"/>
      <w:lvlText w:val="•"/>
      <w:lvlJc w:val="left"/>
      <w:pPr>
        <w:tabs>
          <w:tab w:val="num" w:pos="4320"/>
        </w:tabs>
        <w:ind w:left="4320" w:hanging="360"/>
      </w:pPr>
      <w:rPr>
        <w:rFonts w:ascii="Arial" w:hAnsi="Arial" w:hint="default"/>
      </w:rPr>
    </w:lvl>
    <w:lvl w:ilvl="6" w:tplc="D65AD192" w:tentative="1">
      <w:start w:val="1"/>
      <w:numFmt w:val="bullet"/>
      <w:lvlText w:val="•"/>
      <w:lvlJc w:val="left"/>
      <w:pPr>
        <w:tabs>
          <w:tab w:val="num" w:pos="5040"/>
        </w:tabs>
        <w:ind w:left="5040" w:hanging="360"/>
      </w:pPr>
      <w:rPr>
        <w:rFonts w:ascii="Arial" w:hAnsi="Arial" w:hint="default"/>
      </w:rPr>
    </w:lvl>
    <w:lvl w:ilvl="7" w:tplc="552A932E" w:tentative="1">
      <w:start w:val="1"/>
      <w:numFmt w:val="bullet"/>
      <w:lvlText w:val="•"/>
      <w:lvlJc w:val="left"/>
      <w:pPr>
        <w:tabs>
          <w:tab w:val="num" w:pos="5760"/>
        </w:tabs>
        <w:ind w:left="5760" w:hanging="360"/>
      </w:pPr>
      <w:rPr>
        <w:rFonts w:ascii="Arial" w:hAnsi="Arial" w:hint="default"/>
      </w:rPr>
    </w:lvl>
    <w:lvl w:ilvl="8" w:tplc="F25C4672"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245B7897"/>
    <w:multiLevelType w:val="hybridMultilevel"/>
    <w:tmpl w:val="2DAA47EA"/>
    <w:lvl w:ilvl="0" w:tplc="2C5C4952">
      <w:start w:val="1"/>
      <w:numFmt w:val="bullet"/>
      <w:lvlText w:val="•"/>
      <w:lvlJc w:val="left"/>
      <w:pPr>
        <w:tabs>
          <w:tab w:val="num" w:pos="720"/>
        </w:tabs>
        <w:ind w:left="720" w:hanging="360"/>
      </w:pPr>
      <w:rPr>
        <w:rFonts w:ascii="Arial" w:hAnsi="Arial" w:hint="default"/>
      </w:rPr>
    </w:lvl>
    <w:lvl w:ilvl="1" w:tplc="3642CE64">
      <w:start w:val="1"/>
      <w:numFmt w:val="bullet"/>
      <w:lvlText w:val="•"/>
      <w:lvlJc w:val="left"/>
      <w:pPr>
        <w:tabs>
          <w:tab w:val="num" w:pos="1440"/>
        </w:tabs>
        <w:ind w:left="1440" w:hanging="360"/>
      </w:pPr>
      <w:rPr>
        <w:rFonts w:ascii="Arial" w:hAnsi="Arial" w:hint="default"/>
      </w:rPr>
    </w:lvl>
    <w:lvl w:ilvl="2" w:tplc="757A3670" w:tentative="1">
      <w:start w:val="1"/>
      <w:numFmt w:val="bullet"/>
      <w:lvlText w:val="•"/>
      <w:lvlJc w:val="left"/>
      <w:pPr>
        <w:tabs>
          <w:tab w:val="num" w:pos="2160"/>
        </w:tabs>
        <w:ind w:left="2160" w:hanging="360"/>
      </w:pPr>
      <w:rPr>
        <w:rFonts w:ascii="Arial" w:hAnsi="Arial" w:hint="default"/>
      </w:rPr>
    </w:lvl>
    <w:lvl w:ilvl="3" w:tplc="C7905DA6" w:tentative="1">
      <w:start w:val="1"/>
      <w:numFmt w:val="bullet"/>
      <w:lvlText w:val="•"/>
      <w:lvlJc w:val="left"/>
      <w:pPr>
        <w:tabs>
          <w:tab w:val="num" w:pos="2880"/>
        </w:tabs>
        <w:ind w:left="2880" w:hanging="360"/>
      </w:pPr>
      <w:rPr>
        <w:rFonts w:ascii="Arial" w:hAnsi="Arial" w:hint="default"/>
      </w:rPr>
    </w:lvl>
    <w:lvl w:ilvl="4" w:tplc="08B8E154" w:tentative="1">
      <w:start w:val="1"/>
      <w:numFmt w:val="bullet"/>
      <w:lvlText w:val="•"/>
      <w:lvlJc w:val="left"/>
      <w:pPr>
        <w:tabs>
          <w:tab w:val="num" w:pos="3600"/>
        </w:tabs>
        <w:ind w:left="3600" w:hanging="360"/>
      </w:pPr>
      <w:rPr>
        <w:rFonts w:ascii="Arial" w:hAnsi="Arial" w:hint="default"/>
      </w:rPr>
    </w:lvl>
    <w:lvl w:ilvl="5" w:tplc="034E003C" w:tentative="1">
      <w:start w:val="1"/>
      <w:numFmt w:val="bullet"/>
      <w:lvlText w:val="•"/>
      <w:lvlJc w:val="left"/>
      <w:pPr>
        <w:tabs>
          <w:tab w:val="num" w:pos="4320"/>
        </w:tabs>
        <w:ind w:left="4320" w:hanging="360"/>
      </w:pPr>
      <w:rPr>
        <w:rFonts w:ascii="Arial" w:hAnsi="Arial" w:hint="default"/>
      </w:rPr>
    </w:lvl>
    <w:lvl w:ilvl="6" w:tplc="4C96A4E6" w:tentative="1">
      <w:start w:val="1"/>
      <w:numFmt w:val="bullet"/>
      <w:lvlText w:val="•"/>
      <w:lvlJc w:val="left"/>
      <w:pPr>
        <w:tabs>
          <w:tab w:val="num" w:pos="5040"/>
        </w:tabs>
        <w:ind w:left="5040" w:hanging="360"/>
      </w:pPr>
      <w:rPr>
        <w:rFonts w:ascii="Arial" w:hAnsi="Arial" w:hint="default"/>
      </w:rPr>
    </w:lvl>
    <w:lvl w:ilvl="7" w:tplc="99F6DD08" w:tentative="1">
      <w:start w:val="1"/>
      <w:numFmt w:val="bullet"/>
      <w:lvlText w:val="•"/>
      <w:lvlJc w:val="left"/>
      <w:pPr>
        <w:tabs>
          <w:tab w:val="num" w:pos="5760"/>
        </w:tabs>
        <w:ind w:left="5760" w:hanging="360"/>
      </w:pPr>
      <w:rPr>
        <w:rFonts w:ascii="Arial" w:hAnsi="Arial" w:hint="default"/>
      </w:rPr>
    </w:lvl>
    <w:lvl w:ilvl="8" w:tplc="FF20184C"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6CD52EE"/>
    <w:multiLevelType w:val="hybridMultilevel"/>
    <w:tmpl w:val="15025F0A"/>
    <w:lvl w:ilvl="0" w:tplc="0409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9427990"/>
    <w:multiLevelType w:val="hybridMultilevel"/>
    <w:tmpl w:val="AD4A645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FC4464"/>
    <w:multiLevelType w:val="hybridMultilevel"/>
    <w:tmpl w:val="22E88A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6A35934"/>
    <w:multiLevelType w:val="hybridMultilevel"/>
    <w:tmpl w:val="BC208B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EA63F5"/>
    <w:multiLevelType w:val="hybridMultilevel"/>
    <w:tmpl w:val="A74A6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1F443E6"/>
    <w:multiLevelType w:val="multilevel"/>
    <w:tmpl w:val="FD3EEA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523E690F"/>
    <w:multiLevelType w:val="hybridMultilevel"/>
    <w:tmpl w:val="847AB4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D6331A1"/>
    <w:multiLevelType w:val="hybridMultilevel"/>
    <w:tmpl w:val="E05A8B40"/>
    <w:lvl w:ilvl="0" w:tplc="04090015">
      <w:start w:val="1"/>
      <w:numFmt w:val="upp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7D4F14EE"/>
    <w:multiLevelType w:val="hybridMultilevel"/>
    <w:tmpl w:val="5A68E0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520867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15466746">
    <w:abstractNumId w:val="4"/>
  </w:num>
  <w:num w:numId="3" w16cid:durableId="1944651542">
    <w:abstractNumId w:val="0"/>
  </w:num>
  <w:num w:numId="4" w16cid:durableId="916135407">
    <w:abstractNumId w:val="2"/>
  </w:num>
  <w:num w:numId="5" w16cid:durableId="385492981">
    <w:abstractNumId w:val="9"/>
  </w:num>
  <w:num w:numId="6" w16cid:durableId="1233466447">
    <w:abstractNumId w:val="7"/>
  </w:num>
  <w:num w:numId="7" w16cid:durableId="495387780">
    <w:abstractNumId w:val="14"/>
  </w:num>
  <w:num w:numId="8" w16cid:durableId="1769736607">
    <w:abstractNumId w:val="8"/>
  </w:num>
  <w:num w:numId="9" w16cid:durableId="1305503731">
    <w:abstractNumId w:val="6"/>
  </w:num>
  <w:num w:numId="10" w16cid:durableId="2092852618">
    <w:abstractNumId w:val="5"/>
  </w:num>
  <w:num w:numId="11" w16cid:durableId="1064795333">
    <w:abstractNumId w:val="13"/>
  </w:num>
  <w:num w:numId="12" w16cid:durableId="52002318">
    <w:abstractNumId w:val="11"/>
  </w:num>
  <w:num w:numId="13" w16cid:durableId="276760853">
    <w:abstractNumId w:val="1"/>
  </w:num>
  <w:num w:numId="14" w16cid:durableId="1580826145">
    <w:abstractNumId w:val="3"/>
  </w:num>
  <w:num w:numId="15" w16cid:durableId="1658261602">
    <w:abstractNumId w:val="10"/>
  </w:num>
  <w:num w:numId="16" w16cid:durableId="887912872">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atherine Morris">
    <w15:presenceInfo w15:providerId="AD" w15:userId="S::cmorris@cbi.org::5a6d3f43-428d-460a-aa22-44ee9e690fdc"/>
  </w15:person>
  <w15:person w15:author="Rick Weston">
    <w15:presenceInfo w15:providerId="Windows Live" w15:userId="18dc30d3d0aeda09"/>
  </w15:person>
  <w15:person w15:author="Zachary Ross">
    <w15:presenceInfo w15:providerId="AD" w15:userId="S::Zross@opiniondynamics.com::5bc26c3a-381a-4f08-b1c4-5d36dd6451eb"/>
  </w15:person>
  <w15:person w15:author="Emily Levin">
    <w15:presenceInfo w15:providerId="AD" w15:userId="S::elevin@nescaum.org::e3b933a9-36bc-4f52-91fb-c013596a75f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1AF2"/>
    <w:rsid w:val="00004F75"/>
    <w:rsid w:val="00017D2F"/>
    <w:rsid w:val="000265E9"/>
    <w:rsid w:val="000302DA"/>
    <w:rsid w:val="000313B3"/>
    <w:rsid w:val="00040AB7"/>
    <w:rsid w:val="00051493"/>
    <w:rsid w:val="0008317B"/>
    <w:rsid w:val="00094CD3"/>
    <w:rsid w:val="000C3F46"/>
    <w:rsid w:val="000D071C"/>
    <w:rsid w:val="000D0B2A"/>
    <w:rsid w:val="000D4040"/>
    <w:rsid w:val="000D7256"/>
    <w:rsid w:val="000E725E"/>
    <w:rsid w:val="000F5656"/>
    <w:rsid w:val="00106445"/>
    <w:rsid w:val="001129AA"/>
    <w:rsid w:val="00112AFE"/>
    <w:rsid w:val="00121442"/>
    <w:rsid w:val="0013019D"/>
    <w:rsid w:val="0013188F"/>
    <w:rsid w:val="0014176C"/>
    <w:rsid w:val="00143340"/>
    <w:rsid w:val="0014570B"/>
    <w:rsid w:val="00155D22"/>
    <w:rsid w:val="00156A9E"/>
    <w:rsid w:val="00157D4D"/>
    <w:rsid w:val="001703B1"/>
    <w:rsid w:val="00170B53"/>
    <w:rsid w:val="00170F15"/>
    <w:rsid w:val="00175704"/>
    <w:rsid w:val="0018734B"/>
    <w:rsid w:val="00190B3D"/>
    <w:rsid w:val="001A24BF"/>
    <w:rsid w:val="001A6D02"/>
    <w:rsid w:val="001A7E1F"/>
    <w:rsid w:val="001B50EC"/>
    <w:rsid w:val="001D3C7F"/>
    <w:rsid w:val="001E0F55"/>
    <w:rsid w:val="001E7B1D"/>
    <w:rsid w:val="00222AE3"/>
    <w:rsid w:val="00223DA7"/>
    <w:rsid w:val="00237533"/>
    <w:rsid w:val="002449D4"/>
    <w:rsid w:val="00250EA9"/>
    <w:rsid w:val="00264C98"/>
    <w:rsid w:val="00264D44"/>
    <w:rsid w:val="0027476C"/>
    <w:rsid w:val="002D00D2"/>
    <w:rsid w:val="002E1932"/>
    <w:rsid w:val="002F0B09"/>
    <w:rsid w:val="00305F1B"/>
    <w:rsid w:val="0030705C"/>
    <w:rsid w:val="003141E9"/>
    <w:rsid w:val="00315A26"/>
    <w:rsid w:val="00317498"/>
    <w:rsid w:val="00320D2C"/>
    <w:rsid w:val="0032339E"/>
    <w:rsid w:val="00327799"/>
    <w:rsid w:val="00342437"/>
    <w:rsid w:val="00366091"/>
    <w:rsid w:val="00373A0F"/>
    <w:rsid w:val="00395E43"/>
    <w:rsid w:val="003976F3"/>
    <w:rsid w:val="003A61E2"/>
    <w:rsid w:val="003B2590"/>
    <w:rsid w:val="003D553B"/>
    <w:rsid w:val="003D7128"/>
    <w:rsid w:val="00415609"/>
    <w:rsid w:val="00422572"/>
    <w:rsid w:val="0042316E"/>
    <w:rsid w:val="00446FA0"/>
    <w:rsid w:val="0045110C"/>
    <w:rsid w:val="00452884"/>
    <w:rsid w:val="00465FB3"/>
    <w:rsid w:val="004663E7"/>
    <w:rsid w:val="004669C1"/>
    <w:rsid w:val="004823C7"/>
    <w:rsid w:val="004B48ED"/>
    <w:rsid w:val="004B5A41"/>
    <w:rsid w:val="004B631F"/>
    <w:rsid w:val="004C203F"/>
    <w:rsid w:val="004C339B"/>
    <w:rsid w:val="004C3B26"/>
    <w:rsid w:val="004E0027"/>
    <w:rsid w:val="005009BE"/>
    <w:rsid w:val="005034CA"/>
    <w:rsid w:val="005072A1"/>
    <w:rsid w:val="00512F03"/>
    <w:rsid w:val="00513CBF"/>
    <w:rsid w:val="005160CA"/>
    <w:rsid w:val="00534041"/>
    <w:rsid w:val="0054037C"/>
    <w:rsid w:val="00540A1F"/>
    <w:rsid w:val="00563A47"/>
    <w:rsid w:val="00573676"/>
    <w:rsid w:val="005743EB"/>
    <w:rsid w:val="0058095F"/>
    <w:rsid w:val="00582823"/>
    <w:rsid w:val="0059660E"/>
    <w:rsid w:val="005A06DB"/>
    <w:rsid w:val="005B31F5"/>
    <w:rsid w:val="005C513D"/>
    <w:rsid w:val="005D4420"/>
    <w:rsid w:val="005F2DB9"/>
    <w:rsid w:val="006010F2"/>
    <w:rsid w:val="0060460C"/>
    <w:rsid w:val="006048AB"/>
    <w:rsid w:val="00605ED5"/>
    <w:rsid w:val="006155BD"/>
    <w:rsid w:val="006178E2"/>
    <w:rsid w:val="006252FA"/>
    <w:rsid w:val="00625752"/>
    <w:rsid w:val="006350AD"/>
    <w:rsid w:val="00637551"/>
    <w:rsid w:val="006479C5"/>
    <w:rsid w:val="00653ADD"/>
    <w:rsid w:val="006552C7"/>
    <w:rsid w:val="006664E9"/>
    <w:rsid w:val="006710FE"/>
    <w:rsid w:val="00673611"/>
    <w:rsid w:val="00683E17"/>
    <w:rsid w:val="006966B9"/>
    <w:rsid w:val="006B1589"/>
    <w:rsid w:val="006B182F"/>
    <w:rsid w:val="006B2171"/>
    <w:rsid w:val="006B3100"/>
    <w:rsid w:val="006B3C7E"/>
    <w:rsid w:val="006B544D"/>
    <w:rsid w:val="006D1DBB"/>
    <w:rsid w:val="006F2830"/>
    <w:rsid w:val="00703BF0"/>
    <w:rsid w:val="00703E1D"/>
    <w:rsid w:val="007128DA"/>
    <w:rsid w:val="00713761"/>
    <w:rsid w:val="007153A4"/>
    <w:rsid w:val="00715491"/>
    <w:rsid w:val="00720BC3"/>
    <w:rsid w:val="00722D1D"/>
    <w:rsid w:val="00726707"/>
    <w:rsid w:val="0072701E"/>
    <w:rsid w:val="007418A3"/>
    <w:rsid w:val="00751DF7"/>
    <w:rsid w:val="00755F36"/>
    <w:rsid w:val="0075727F"/>
    <w:rsid w:val="00764212"/>
    <w:rsid w:val="007779AC"/>
    <w:rsid w:val="00787B6B"/>
    <w:rsid w:val="007A5071"/>
    <w:rsid w:val="007B38F1"/>
    <w:rsid w:val="007B5DE4"/>
    <w:rsid w:val="007E1D26"/>
    <w:rsid w:val="007F00B9"/>
    <w:rsid w:val="00842EE9"/>
    <w:rsid w:val="00846F5D"/>
    <w:rsid w:val="00863E1C"/>
    <w:rsid w:val="00866FAE"/>
    <w:rsid w:val="008673B7"/>
    <w:rsid w:val="00867DCB"/>
    <w:rsid w:val="00871119"/>
    <w:rsid w:val="008757AB"/>
    <w:rsid w:val="008829E2"/>
    <w:rsid w:val="0089204F"/>
    <w:rsid w:val="008A6FCF"/>
    <w:rsid w:val="008C343E"/>
    <w:rsid w:val="008D0515"/>
    <w:rsid w:val="008E5010"/>
    <w:rsid w:val="00915F7F"/>
    <w:rsid w:val="00921F02"/>
    <w:rsid w:val="00931464"/>
    <w:rsid w:val="00940DA2"/>
    <w:rsid w:val="00950E93"/>
    <w:rsid w:val="009563AA"/>
    <w:rsid w:val="00956B25"/>
    <w:rsid w:val="009748FE"/>
    <w:rsid w:val="00987782"/>
    <w:rsid w:val="00995D04"/>
    <w:rsid w:val="00996E6C"/>
    <w:rsid w:val="009A06CD"/>
    <w:rsid w:val="009B4812"/>
    <w:rsid w:val="009B5CE0"/>
    <w:rsid w:val="009B6FB2"/>
    <w:rsid w:val="009C7D90"/>
    <w:rsid w:val="009D142B"/>
    <w:rsid w:val="009D1DFC"/>
    <w:rsid w:val="009D5AC2"/>
    <w:rsid w:val="009E7332"/>
    <w:rsid w:val="009F07E8"/>
    <w:rsid w:val="009F19D6"/>
    <w:rsid w:val="009F3FF3"/>
    <w:rsid w:val="00A01EE9"/>
    <w:rsid w:val="00A10544"/>
    <w:rsid w:val="00A32C57"/>
    <w:rsid w:val="00A34DC8"/>
    <w:rsid w:val="00A37696"/>
    <w:rsid w:val="00A4579B"/>
    <w:rsid w:val="00A5110F"/>
    <w:rsid w:val="00A545FD"/>
    <w:rsid w:val="00A563EA"/>
    <w:rsid w:val="00A756C2"/>
    <w:rsid w:val="00A75D59"/>
    <w:rsid w:val="00A81655"/>
    <w:rsid w:val="00A82B9E"/>
    <w:rsid w:val="00AC7811"/>
    <w:rsid w:val="00AE4250"/>
    <w:rsid w:val="00AF336D"/>
    <w:rsid w:val="00AF4E5C"/>
    <w:rsid w:val="00B1500F"/>
    <w:rsid w:val="00B153B2"/>
    <w:rsid w:val="00B21ED5"/>
    <w:rsid w:val="00B4434B"/>
    <w:rsid w:val="00B6792E"/>
    <w:rsid w:val="00B7075C"/>
    <w:rsid w:val="00B74740"/>
    <w:rsid w:val="00B74DA1"/>
    <w:rsid w:val="00B805B8"/>
    <w:rsid w:val="00B917F8"/>
    <w:rsid w:val="00BB0EBF"/>
    <w:rsid w:val="00BB3308"/>
    <w:rsid w:val="00BC02DD"/>
    <w:rsid w:val="00BC4800"/>
    <w:rsid w:val="00BC5732"/>
    <w:rsid w:val="00BE0913"/>
    <w:rsid w:val="00BE4E71"/>
    <w:rsid w:val="00BF6E6C"/>
    <w:rsid w:val="00C040FA"/>
    <w:rsid w:val="00C07A9F"/>
    <w:rsid w:val="00C104F6"/>
    <w:rsid w:val="00C10D0D"/>
    <w:rsid w:val="00C118F0"/>
    <w:rsid w:val="00C15483"/>
    <w:rsid w:val="00C36199"/>
    <w:rsid w:val="00C6760F"/>
    <w:rsid w:val="00C75821"/>
    <w:rsid w:val="00C8158B"/>
    <w:rsid w:val="00C83857"/>
    <w:rsid w:val="00C9505B"/>
    <w:rsid w:val="00CA0ED2"/>
    <w:rsid w:val="00CA7DAD"/>
    <w:rsid w:val="00CB20C7"/>
    <w:rsid w:val="00CB363A"/>
    <w:rsid w:val="00CB4F25"/>
    <w:rsid w:val="00CC60BF"/>
    <w:rsid w:val="00CC7350"/>
    <w:rsid w:val="00CD4FD5"/>
    <w:rsid w:val="00D033A7"/>
    <w:rsid w:val="00D05137"/>
    <w:rsid w:val="00D06211"/>
    <w:rsid w:val="00D13A7E"/>
    <w:rsid w:val="00D21A33"/>
    <w:rsid w:val="00D261A8"/>
    <w:rsid w:val="00D5034E"/>
    <w:rsid w:val="00D57739"/>
    <w:rsid w:val="00D64B2B"/>
    <w:rsid w:val="00D825B1"/>
    <w:rsid w:val="00D865DD"/>
    <w:rsid w:val="00DB2F51"/>
    <w:rsid w:val="00DB6A76"/>
    <w:rsid w:val="00DD1687"/>
    <w:rsid w:val="00DD3767"/>
    <w:rsid w:val="00DE221F"/>
    <w:rsid w:val="00DF35E0"/>
    <w:rsid w:val="00E00175"/>
    <w:rsid w:val="00E115A0"/>
    <w:rsid w:val="00E1491C"/>
    <w:rsid w:val="00E25193"/>
    <w:rsid w:val="00E479BB"/>
    <w:rsid w:val="00E51538"/>
    <w:rsid w:val="00E55989"/>
    <w:rsid w:val="00E61FC0"/>
    <w:rsid w:val="00E62EE7"/>
    <w:rsid w:val="00E84CCE"/>
    <w:rsid w:val="00E84D79"/>
    <w:rsid w:val="00E92AED"/>
    <w:rsid w:val="00EA0A82"/>
    <w:rsid w:val="00EA6C76"/>
    <w:rsid w:val="00EB392A"/>
    <w:rsid w:val="00EB4099"/>
    <w:rsid w:val="00EC4A0E"/>
    <w:rsid w:val="00EC6B2A"/>
    <w:rsid w:val="00ED5110"/>
    <w:rsid w:val="00ED58D9"/>
    <w:rsid w:val="00EF4B46"/>
    <w:rsid w:val="00F00A33"/>
    <w:rsid w:val="00F20444"/>
    <w:rsid w:val="00F2149B"/>
    <w:rsid w:val="00F26D1D"/>
    <w:rsid w:val="00F314B8"/>
    <w:rsid w:val="00F423CB"/>
    <w:rsid w:val="00F61FF4"/>
    <w:rsid w:val="00F644A3"/>
    <w:rsid w:val="00F723E7"/>
    <w:rsid w:val="00F81B0B"/>
    <w:rsid w:val="00F90E37"/>
    <w:rsid w:val="00F91AF2"/>
    <w:rsid w:val="00FC2BE6"/>
    <w:rsid w:val="00FC5677"/>
    <w:rsid w:val="00FF4D8B"/>
    <w:rsid w:val="00FF6C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1D53A9"/>
  <w15:chartTrackingRefBased/>
  <w15:docId w15:val="{5F930EB1-8B60-420C-91C0-A72FFCDB6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91AF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91AF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CB20C7"/>
    <w:pPr>
      <w:keepNext/>
      <w:keepLines/>
      <w:spacing w:before="160" w:after="80"/>
      <w:outlineLvl w:val="2"/>
    </w:pPr>
    <w:rPr>
      <w:rFonts w:eastAsiaTheme="majorEastAsia" w:cstheme="majorBidi"/>
      <w:b/>
      <w:color w:val="000000" w:themeColor="text1"/>
      <w:sz w:val="24"/>
      <w:szCs w:val="28"/>
    </w:rPr>
  </w:style>
  <w:style w:type="paragraph" w:styleId="Heading4">
    <w:name w:val="heading 4"/>
    <w:basedOn w:val="Normal"/>
    <w:next w:val="Normal"/>
    <w:link w:val="Heading4Char"/>
    <w:uiPriority w:val="9"/>
    <w:semiHidden/>
    <w:unhideWhenUsed/>
    <w:qFormat/>
    <w:rsid w:val="00F91AF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91AF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91AF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91AF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91AF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91AF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20C7"/>
    <w:pPr>
      <w:spacing w:after="0"/>
      <w:ind w:left="720"/>
    </w:pPr>
    <w:rPr>
      <w:rFonts w:cs="Calibri"/>
    </w:rPr>
  </w:style>
  <w:style w:type="character" w:customStyle="1" w:styleId="Heading3Char">
    <w:name w:val="Heading 3 Char"/>
    <w:basedOn w:val="DefaultParagraphFont"/>
    <w:link w:val="Heading3"/>
    <w:uiPriority w:val="9"/>
    <w:rsid w:val="00CB20C7"/>
    <w:rPr>
      <w:rFonts w:eastAsiaTheme="majorEastAsia" w:cstheme="majorBidi"/>
      <w:b/>
      <w:color w:val="000000" w:themeColor="text1"/>
      <w:sz w:val="24"/>
      <w:szCs w:val="28"/>
    </w:rPr>
  </w:style>
  <w:style w:type="character" w:customStyle="1" w:styleId="Heading1Char">
    <w:name w:val="Heading 1 Char"/>
    <w:basedOn w:val="DefaultParagraphFont"/>
    <w:link w:val="Heading1"/>
    <w:uiPriority w:val="9"/>
    <w:rsid w:val="00F91AF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91AF2"/>
    <w:rPr>
      <w:rFonts w:asciiTheme="majorHAnsi" w:eastAsiaTheme="majorEastAsia" w:hAnsiTheme="majorHAnsi" w:cstheme="majorBidi"/>
      <w:color w:val="0F4761" w:themeColor="accent1" w:themeShade="BF"/>
      <w:sz w:val="32"/>
      <w:szCs w:val="32"/>
    </w:rPr>
  </w:style>
  <w:style w:type="character" w:customStyle="1" w:styleId="Heading4Char">
    <w:name w:val="Heading 4 Char"/>
    <w:basedOn w:val="DefaultParagraphFont"/>
    <w:link w:val="Heading4"/>
    <w:uiPriority w:val="9"/>
    <w:semiHidden/>
    <w:rsid w:val="00F91AF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91AF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91AF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91AF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91AF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91AF2"/>
    <w:rPr>
      <w:rFonts w:eastAsiaTheme="majorEastAsia" w:cstheme="majorBidi"/>
      <w:color w:val="272727" w:themeColor="text1" w:themeTint="D8"/>
    </w:rPr>
  </w:style>
  <w:style w:type="paragraph" w:styleId="Title">
    <w:name w:val="Title"/>
    <w:basedOn w:val="Normal"/>
    <w:next w:val="Normal"/>
    <w:link w:val="TitleChar"/>
    <w:uiPriority w:val="10"/>
    <w:qFormat/>
    <w:rsid w:val="00F91AF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91AF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91AF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91AF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91AF2"/>
    <w:pPr>
      <w:spacing w:before="160"/>
      <w:jc w:val="center"/>
    </w:pPr>
    <w:rPr>
      <w:i/>
      <w:iCs/>
      <w:color w:val="404040" w:themeColor="text1" w:themeTint="BF"/>
    </w:rPr>
  </w:style>
  <w:style w:type="character" w:customStyle="1" w:styleId="QuoteChar">
    <w:name w:val="Quote Char"/>
    <w:basedOn w:val="DefaultParagraphFont"/>
    <w:link w:val="Quote"/>
    <w:uiPriority w:val="29"/>
    <w:rsid w:val="00F91AF2"/>
    <w:rPr>
      <w:i/>
      <w:iCs/>
      <w:color w:val="404040" w:themeColor="text1" w:themeTint="BF"/>
    </w:rPr>
  </w:style>
  <w:style w:type="character" w:styleId="IntenseEmphasis">
    <w:name w:val="Intense Emphasis"/>
    <w:basedOn w:val="DefaultParagraphFont"/>
    <w:uiPriority w:val="21"/>
    <w:qFormat/>
    <w:rsid w:val="00F91AF2"/>
    <w:rPr>
      <w:i/>
      <w:iCs/>
      <w:color w:val="0F4761" w:themeColor="accent1" w:themeShade="BF"/>
    </w:rPr>
  </w:style>
  <w:style w:type="paragraph" w:styleId="IntenseQuote">
    <w:name w:val="Intense Quote"/>
    <w:basedOn w:val="Normal"/>
    <w:next w:val="Normal"/>
    <w:link w:val="IntenseQuoteChar"/>
    <w:uiPriority w:val="30"/>
    <w:qFormat/>
    <w:rsid w:val="00F91AF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91AF2"/>
    <w:rPr>
      <w:i/>
      <w:iCs/>
      <w:color w:val="0F4761" w:themeColor="accent1" w:themeShade="BF"/>
    </w:rPr>
  </w:style>
  <w:style w:type="character" w:styleId="IntenseReference">
    <w:name w:val="Intense Reference"/>
    <w:basedOn w:val="DefaultParagraphFont"/>
    <w:uiPriority w:val="32"/>
    <w:qFormat/>
    <w:rsid w:val="00F91AF2"/>
    <w:rPr>
      <w:b/>
      <w:bCs/>
      <w:smallCaps/>
      <w:color w:val="0F4761" w:themeColor="accent1" w:themeShade="BF"/>
      <w:spacing w:val="5"/>
    </w:rPr>
  </w:style>
  <w:style w:type="paragraph" w:styleId="FootnoteText">
    <w:name w:val="footnote text"/>
    <w:basedOn w:val="Normal"/>
    <w:link w:val="FootnoteTextChar"/>
    <w:uiPriority w:val="99"/>
    <w:semiHidden/>
    <w:unhideWhenUsed/>
    <w:rsid w:val="0089204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9204F"/>
    <w:rPr>
      <w:sz w:val="20"/>
      <w:szCs w:val="20"/>
    </w:rPr>
  </w:style>
  <w:style w:type="character" w:styleId="FootnoteReference">
    <w:name w:val="footnote reference"/>
    <w:basedOn w:val="DefaultParagraphFont"/>
    <w:uiPriority w:val="99"/>
    <w:semiHidden/>
    <w:unhideWhenUsed/>
    <w:rsid w:val="0089204F"/>
    <w:rPr>
      <w:vertAlign w:val="superscript"/>
    </w:rPr>
  </w:style>
  <w:style w:type="character" w:styleId="Hyperlink">
    <w:name w:val="Hyperlink"/>
    <w:basedOn w:val="DefaultParagraphFont"/>
    <w:uiPriority w:val="99"/>
    <w:unhideWhenUsed/>
    <w:rsid w:val="006B3C7E"/>
    <w:rPr>
      <w:color w:val="467886" w:themeColor="hyperlink"/>
      <w:u w:val="single"/>
    </w:rPr>
  </w:style>
  <w:style w:type="character" w:styleId="UnresolvedMention">
    <w:name w:val="Unresolved Mention"/>
    <w:basedOn w:val="DefaultParagraphFont"/>
    <w:uiPriority w:val="99"/>
    <w:semiHidden/>
    <w:unhideWhenUsed/>
    <w:rsid w:val="006B3C7E"/>
    <w:rPr>
      <w:color w:val="605E5C"/>
      <w:shd w:val="clear" w:color="auto" w:fill="E1DFDD"/>
    </w:rPr>
  </w:style>
  <w:style w:type="character" w:styleId="FollowedHyperlink">
    <w:name w:val="FollowedHyperlink"/>
    <w:basedOn w:val="DefaultParagraphFont"/>
    <w:uiPriority w:val="99"/>
    <w:semiHidden/>
    <w:unhideWhenUsed/>
    <w:rsid w:val="000E725E"/>
    <w:rPr>
      <w:color w:val="96607D" w:themeColor="followedHyperlink"/>
      <w:u w:val="single"/>
    </w:rPr>
  </w:style>
  <w:style w:type="paragraph" w:styleId="Header">
    <w:name w:val="header"/>
    <w:basedOn w:val="Normal"/>
    <w:link w:val="HeaderChar"/>
    <w:uiPriority w:val="99"/>
    <w:unhideWhenUsed/>
    <w:rsid w:val="00E149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491C"/>
  </w:style>
  <w:style w:type="paragraph" w:styleId="Footer">
    <w:name w:val="footer"/>
    <w:basedOn w:val="Normal"/>
    <w:link w:val="FooterChar"/>
    <w:uiPriority w:val="99"/>
    <w:unhideWhenUsed/>
    <w:rsid w:val="00E149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491C"/>
  </w:style>
  <w:style w:type="paragraph" w:styleId="Revision">
    <w:name w:val="Revision"/>
    <w:hidden/>
    <w:uiPriority w:val="99"/>
    <w:semiHidden/>
    <w:rsid w:val="00D06211"/>
    <w:pPr>
      <w:spacing w:after="0" w:line="240" w:lineRule="auto"/>
    </w:pPr>
  </w:style>
  <w:style w:type="character" w:styleId="CommentReference">
    <w:name w:val="annotation reference"/>
    <w:basedOn w:val="DefaultParagraphFont"/>
    <w:uiPriority w:val="99"/>
    <w:semiHidden/>
    <w:unhideWhenUsed/>
    <w:rsid w:val="004669C1"/>
    <w:rPr>
      <w:sz w:val="16"/>
      <w:szCs w:val="16"/>
    </w:rPr>
  </w:style>
  <w:style w:type="paragraph" w:styleId="CommentText">
    <w:name w:val="annotation text"/>
    <w:basedOn w:val="Normal"/>
    <w:link w:val="CommentTextChar"/>
    <w:uiPriority w:val="99"/>
    <w:unhideWhenUsed/>
    <w:rsid w:val="004669C1"/>
    <w:pPr>
      <w:spacing w:line="240" w:lineRule="auto"/>
    </w:pPr>
    <w:rPr>
      <w:sz w:val="20"/>
      <w:szCs w:val="20"/>
    </w:rPr>
  </w:style>
  <w:style w:type="character" w:customStyle="1" w:styleId="CommentTextChar">
    <w:name w:val="Comment Text Char"/>
    <w:basedOn w:val="DefaultParagraphFont"/>
    <w:link w:val="CommentText"/>
    <w:uiPriority w:val="99"/>
    <w:rsid w:val="004669C1"/>
    <w:rPr>
      <w:sz w:val="20"/>
      <w:szCs w:val="20"/>
    </w:rPr>
  </w:style>
  <w:style w:type="paragraph" w:styleId="CommentSubject">
    <w:name w:val="annotation subject"/>
    <w:basedOn w:val="CommentText"/>
    <w:next w:val="CommentText"/>
    <w:link w:val="CommentSubjectChar"/>
    <w:uiPriority w:val="99"/>
    <w:semiHidden/>
    <w:unhideWhenUsed/>
    <w:rsid w:val="004669C1"/>
    <w:rPr>
      <w:b/>
      <w:bCs/>
    </w:rPr>
  </w:style>
  <w:style w:type="character" w:customStyle="1" w:styleId="CommentSubjectChar">
    <w:name w:val="Comment Subject Char"/>
    <w:basedOn w:val="CommentTextChar"/>
    <w:link w:val="CommentSubject"/>
    <w:uiPriority w:val="99"/>
    <w:semiHidden/>
    <w:rsid w:val="004669C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984513">
      <w:bodyDiv w:val="1"/>
      <w:marLeft w:val="0"/>
      <w:marRight w:val="0"/>
      <w:marTop w:val="0"/>
      <w:marBottom w:val="0"/>
      <w:divBdr>
        <w:top w:val="none" w:sz="0" w:space="0" w:color="auto"/>
        <w:left w:val="none" w:sz="0" w:space="0" w:color="auto"/>
        <w:bottom w:val="none" w:sz="0" w:space="0" w:color="auto"/>
        <w:right w:val="none" w:sz="0" w:space="0" w:color="auto"/>
      </w:divBdr>
    </w:div>
    <w:div w:id="542061505">
      <w:bodyDiv w:val="1"/>
      <w:marLeft w:val="0"/>
      <w:marRight w:val="0"/>
      <w:marTop w:val="0"/>
      <w:marBottom w:val="0"/>
      <w:divBdr>
        <w:top w:val="none" w:sz="0" w:space="0" w:color="auto"/>
        <w:left w:val="none" w:sz="0" w:space="0" w:color="auto"/>
        <w:bottom w:val="none" w:sz="0" w:space="0" w:color="auto"/>
        <w:right w:val="none" w:sz="0" w:space="0" w:color="auto"/>
      </w:divBdr>
    </w:div>
    <w:div w:id="597904501">
      <w:bodyDiv w:val="1"/>
      <w:marLeft w:val="0"/>
      <w:marRight w:val="0"/>
      <w:marTop w:val="0"/>
      <w:marBottom w:val="0"/>
      <w:divBdr>
        <w:top w:val="none" w:sz="0" w:space="0" w:color="auto"/>
        <w:left w:val="none" w:sz="0" w:space="0" w:color="auto"/>
        <w:bottom w:val="none" w:sz="0" w:space="0" w:color="auto"/>
        <w:right w:val="none" w:sz="0" w:space="0" w:color="auto"/>
      </w:divBdr>
    </w:div>
    <w:div w:id="646278192">
      <w:bodyDiv w:val="1"/>
      <w:marLeft w:val="0"/>
      <w:marRight w:val="0"/>
      <w:marTop w:val="0"/>
      <w:marBottom w:val="0"/>
      <w:divBdr>
        <w:top w:val="none" w:sz="0" w:space="0" w:color="auto"/>
        <w:left w:val="none" w:sz="0" w:space="0" w:color="auto"/>
        <w:bottom w:val="none" w:sz="0" w:space="0" w:color="auto"/>
        <w:right w:val="none" w:sz="0" w:space="0" w:color="auto"/>
      </w:divBdr>
      <w:divsChild>
        <w:div w:id="961837025">
          <w:marLeft w:val="1080"/>
          <w:marRight w:val="0"/>
          <w:marTop w:val="200"/>
          <w:marBottom w:val="0"/>
          <w:divBdr>
            <w:top w:val="none" w:sz="0" w:space="0" w:color="auto"/>
            <w:left w:val="none" w:sz="0" w:space="0" w:color="auto"/>
            <w:bottom w:val="none" w:sz="0" w:space="0" w:color="auto"/>
            <w:right w:val="none" w:sz="0" w:space="0" w:color="auto"/>
          </w:divBdr>
        </w:div>
        <w:div w:id="1457288918">
          <w:marLeft w:val="1080"/>
          <w:marRight w:val="0"/>
          <w:marTop w:val="200"/>
          <w:marBottom w:val="0"/>
          <w:divBdr>
            <w:top w:val="none" w:sz="0" w:space="0" w:color="auto"/>
            <w:left w:val="none" w:sz="0" w:space="0" w:color="auto"/>
            <w:bottom w:val="none" w:sz="0" w:space="0" w:color="auto"/>
            <w:right w:val="none" w:sz="0" w:space="0" w:color="auto"/>
          </w:divBdr>
        </w:div>
      </w:divsChild>
    </w:div>
    <w:div w:id="885292833">
      <w:bodyDiv w:val="1"/>
      <w:marLeft w:val="0"/>
      <w:marRight w:val="0"/>
      <w:marTop w:val="0"/>
      <w:marBottom w:val="0"/>
      <w:divBdr>
        <w:top w:val="none" w:sz="0" w:space="0" w:color="auto"/>
        <w:left w:val="none" w:sz="0" w:space="0" w:color="auto"/>
        <w:bottom w:val="none" w:sz="0" w:space="0" w:color="auto"/>
        <w:right w:val="none" w:sz="0" w:space="0" w:color="auto"/>
      </w:divBdr>
    </w:div>
    <w:div w:id="1053895053">
      <w:bodyDiv w:val="1"/>
      <w:marLeft w:val="0"/>
      <w:marRight w:val="0"/>
      <w:marTop w:val="0"/>
      <w:marBottom w:val="0"/>
      <w:divBdr>
        <w:top w:val="none" w:sz="0" w:space="0" w:color="auto"/>
        <w:left w:val="none" w:sz="0" w:space="0" w:color="auto"/>
        <w:bottom w:val="none" w:sz="0" w:space="0" w:color="auto"/>
        <w:right w:val="none" w:sz="0" w:space="0" w:color="auto"/>
      </w:divBdr>
    </w:div>
    <w:div w:id="1226262829">
      <w:bodyDiv w:val="1"/>
      <w:marLeft w:val="0"/>
      <w:marRight w:val="0"/>
      <w:marTop w:val="0"/>
      <w:marBottom w:val="0"/>
      <w:divBdr>
        <w:top w:val="none" w:sz="0" w:space="0" w:color="auto"/>
        <w:left w:val="none" w:sz="0" w:space="0" w:color="auto"/>
        <w:bottom w:val="none" w:sz="0" w:space="0" w:color="auto"/>
        <w:right w:val="none" w:sz="0" w:space="0" w:color="auto"/>
      </w:divBdr>
      <w:divsChild>
        <w:div w:id="2118213984">
          <w:marLeft w:val="1080"/>
          <w:marRight w:val="0"/>
          <w:marTop w:val="240"/>
          <w:marBottom w:val="0"/>
          <w:divBdr>
            <w:top w:val="none" w:sz="0" w:space="0" w:color="auto"/>
            <w:left w:val="none" w:sz="0" w:space="0" w:color="auto"/>
            <w:bottom w:val="none" w:sz="0" w:space="0" w:color="auto"/>
            <w:right w:val="none" w:sz="0" w:space="0" w:color="auto"/>
          </w:divBdr>
        </w:div>
      </w:divsChild>
    </w:div>
    <w:div w:id="1409840258">
      <w:bodyDiv w:val="1"/>
      <w:marLeft w:val="0"/>
      <w:marRight w:val="0"/>
      <w:marTop w:val="0"/>
      <w:marBottom w:val="0"/>
      <w:divBdr>
        <w:top w:val="none" w:sz="0" w:space="0" w:color="auto"/>
        <w:left w:val="none" w:sz="0" w:space="0" w:color="auto"/>
        <w:bottom w:val="none" w:sz="0" w:space="0" w:color="auto"/>
        <w:right w:val="none" w:sz="0" w:space="0" w:color="auto"/>
      </w:divBdr>
    </w:div>
    <w:div w:id="1895237300">
      <w:bodyDiv w:val="1"/>
      <w:marLeft w:val="0"/>
      <w:marRight w:val="0"/>
      <w:marTop w:val="0"/>
      <w:marBottom w:val="0"/>
      <w:divBdr>
        <w:top w:val="none" w:sz="0" w:space="0" w:color="auto"/>
        <w:left w:val="none" w:sz="0" w:space="0" w:color="auto"/>
        <w:bottom w:val="none" w:sz="0" w:space="0" w:color="auto"/>
        <w:right w:val="none" w:sz="0" w:space="0" w:color="auto"/>
      </w:divBdr>
      <w:divsChild>
        <w:div w:id="1802268254">
          <w:marLeft w:val="1080"/>
          <w:marRight w:val="0"/>
          <w:marTop w:val="200"/>
          <w:marBottom w:val="0"/>
          <w:divBdr>
            <w:top w:val="none" w:sz="0" w:space="0" w:color="auto"/>
            <w:left w:val="none" w:sz="0" w:space="0" w:color="auto"/>
            <w:bottom w:val="none" w:sz="0" w:space="0" w:color="auto"/>
            <w:right w:val="none" w:sz="0" w:space="0" w:color="auto"/>
          </w:divBdr>
        </w:div>
        <w:div w:id="575214600">
          <w:marLeft w:val="360"/>
          <w:marRight w:val="0"/>
          <w:marTop w:val="200"/>
          <w:marBottom w:val="0"/>
          <w:divBdr>
            <w:top w:val="none" w:sz="0" w:space="0" w:color="auto"/>
            <w:left w:val="none" w:sz="0" w:space="0" w:color="auto"/>
            <w:bottom w:val="none" w:sz="0" w:space="0" w:color="auto"/>
            <w:right w:val="none" w:sz="0" w:space="0" w:color="auto"/>
          </w:divBdr>
        </w:div>
        <w:div w:id="1600019732">
          <w:marLeft w:val="108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https://doi.org/10.2737/FPL-RP-656" TargetMode="External"/><Relationship Id="rId2" Type="http://schemas.openxmlformats.org/officeDocument/2006/relationships/customXml" Target="../customXml/item2.xml"/><Relationship Id="rId16" Type="http://schemas.openxmlformats.org/officeDocument/2006/relationships/hyperlink" Target="https://www.fs.usda.gov/research/publications/jrnl/wo_2022_rodriguez-franco_001.pdf"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https://doi.org/10.1016/j.energy.2017.09.062"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11CDDE91DC93241B534329C5C558FF0" ma:contentTypeVersion="16" ma:contentTypeDescription="Create a new document." ma:contentTypeScope="" ma:versionID="a40a1ca32f631c168870cd839ee6ce97">
  <xsd:schema xmlns:xsd="http://www.w3.org/2001/XMLSchema" xmlns:xs="http://www.w3.org/2001/XMLSchema" xmlns:p="http://schemas.microsoft.com/office/2006/metadata/properties" xmlns:ns2="de5b7575-6970-4123-9b3d-ce42a5bdb4a7" xmlns:ns3="4c800a8d-541a-4bfe-958f-7480bbd87280" targetNamespace="http://schemas.microsoft.com/office/2006/metadata/properties" ma:root="true" ma:fieldsID="5665edd9375cd4ce2dee868e6409dd6c" ns2:_="" ns3:_="">
    <xsd:import namespace="de5b7575-6970-4123-9b3d-ce42a5bdb4a7"/>
    <xsd:import namespace="4c800a8d-541a-4bfe-958f-7480bbd8728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5b7575-6970-4123-9b3d-ce42a5bdb4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c89c3ad-d0ae-4b22-aff5-79af7a3dbe7e"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c800a8d-541a-4bfe-958f-7480bbd87280"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9071022e-3e19-4134-be24-49d5672793fc}" ma:internalName="TaxCatchAll" ma:showField="CatchAllData" ma:web="4c800a8d-541a-4bfe-958f-7480bbd87280">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e5b7575-6970-4123-9b3d-ce42a5bdb4a7">
      <Terms xmlns="http://schemas.microsoft.com/office/infopath/2007/PartnerControls"/>
    </lcf76f155ced4ddcb4097134ff3c332f>
    <TaxCatchAll xmlns="4c800a8d-541a-4bfe-958f-7480bbd8728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BAF93E8-E0BF-4120-A5BC-5098A28A1C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5b7575-6970-4123-9b3d-ce42a5bdb4a7"/>
    <ds:schemaRef ds:uri="4c800a8d-541a-4bfe-958f-7480bbd872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B3F1F03-3739-4C3A-BD4A-D4CDF17C6A34}">
  <ds:schemaRefs>
    <ds:schemaRef ds:uri="http://schemas.openxmlformats.org/officeDocument/2006/bibliography"/>
  </ds:schemaRefs>
</ds:datastoreItem>
</file>

<file path=customXml/itemProps3.xml><?xml version="1.0" encoding="utf-8"?>
<ds:datastoreItem xmlns:ds="http://schemas.openxmlformats.org/officeDocument/2006/customXml" ds:itemID="{48B3737B-8B9C-4EE3-965A-289BE0B800D4}">
  <ds:schemaRefs>
    <ds:schemaRef ds:uri="http://schemas.microsoft.com/office/2006/metadata/properties"/>
    <ds:schemaRef ds:uri="http://schemas.microsoft.com/office/infopath/2007/PartnerControls"/>
    <ds:schemaRef ds:uri="de5b7575-6970-4123-9b3d-ce42a5bdb4a7"/>
    <ds:schemaRef ds:uri="4c800a8d-541a-4bfe-958f-7480bbd87280"/>
  </ds:schemaRefs>
</ds:datastoreItem>
</file>

<file path=customXml/itemProps4.xml><?xml version="1.0" encoding="utf-8"?>
<ds:datastoreItem xmlns:ds="http://schemas.openxmlformats.org/officeDocument/2006/customXml" ds:itemID="{964AE4D2-2C24-4DEE-BEF5-7C01D33F9C1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1954</Words>
  <Characters>11142</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Levin</dc:creator>
  <cp:keywords/>
  <dc:description/>
  <cp:lastModifiedBy>Catherine Morris</cp:lastModifiedBy>
  <cp:revision>2</cp:revision>
  <dcterms:created xsi:type="dcterms:W3CDTF">2025-01-07T18:23:00Z</dcterms:created>
  <dcterms:modified xsi:type="dcterms:W3CDTF">2025-01-07T18:23:00Z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0x010100011CDDE91DC93241B534329C5C558FF0</vt:lpwstr>
  </property>
  <property fmtid="{D5CDD505-2E9C-101B-9397-08002B2CF9AE}" pid="3" name="MediaServiceImageTags">
    <vt:lpwstr/>
  </property>
</Properties>
</file>